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7DB6F" w14:textId="77777777" w:rsidR="00F958E7" w:rsidRPr="0050547E" w:rsidRDefault="008B6EAB" w:rsidP="00F958E7">
      <w:pPr>
        <w:keepNext/>
        <w:pBdr>
          <w:top w:val="single" w:sz="4" w:space="1" w:color="000000"/>
          <w:left w:val="single" w:sz="4" w:space="4" w:color="000000"/>
          <w:bottom w:val="single" w:sz="4" w:space="1" w:color="000000"/>
          <w:right w:val="single" w:sz="4" w:space="4" w:color="000000"/>
        </w:pBdr>
        <w:shd w:val="clear" w:color="auto" w:fill="D9D9D9"/>
        <w:rPr>
          <w:b/>
        </w:rPr>
      </w:pPr>
      <w:bookmarkStart w:id="0" w:name="_GoBack"/>
      <w:bookmarkEnd w:id="0"/>
      <w:r w:rsidRPr="0050547E">
        <w:rPr>
          <w:b/>
        </w:rPr>
        <w:t>SADRŽAJ</w:t>
      </w:r>
    </w:p>
    <w:sdt>
      <w:sdtPr>
        <w:rPr>
          <w:rFonts w:ascii="Times New Roman" w:eastAsia="Times New Roman" w:hAnsi="Times New Roman"/>
          <w:color w:val="auto"/>
          <w:sz w:val="24"/>
          <w:szCs w:val="24"/>
          <w:lang w:eastAsia="hr-HR"/>
        </w:rPr>
        <w:id w:val="-241407603"/>
        <w:docPartObj>
          <w:docPartGallery w:val="Table of Contents"/>
          <w:docPartUnique/>
        </w:docPartObj>
      </w:sdtPr>
      <w:sdtEndPr>
        <w:rPr>
          <w:b/>
          <w:bCs/>
        </w:rPr>
      </w:sdtEndPr>
      <w:sdtContent>
        <w:p w14:paraId="297A0519" w14:textId="77777777" w:rsidR="00F958E7" w:rsidRPr="0050547E" w:rsidRDefault="00F958E7">
          <w:pPr>
            <w:pStyle w:val="TOCHeading"/>
          </w:pPr>
        </w:p>
        <w:p w14:paraId="49224668" w14:textId="77777777" w:rsidR="00F958E7" w:rsidRPr="0050547E" w:rsidRDefault="00F958E7">
          <w:pPr>
            <w:pStyle w:val="TOC1"/>
            <w:rPr>
              <w:rFonts w:asciiTheme="minorHAnsi" w:eastAsiaTheme="minorEastAsia" w:hAnsiTheme="minorHAnsi" w:cstheme="minorBidi"/>
              <w:noProof/>
              <w:sz w:val="22"/>
              <w:szCs w:val="22"/>
              <w:lang w:val="en-GB" w:eastAsia="en-GB"/>
            </w:rPr>
          </w:pPr>
          <w:r w:rsidRPr="0050547E">
            <w:fldChar w:fldCharType="begin"/>
          </w:r>
          <w:r w:rsidRPr="0050547E">
            <w:instrText xml:space="preserve"> TOC \o "1-3" \h \z \u </w:instrText>
          </w:r>
          <w:r w:rsidRPr="0050547E">
            <w:fldChar w:fldCharType="separate"/>
          </w:r>
          <w:hyperlink w:anchor="_Toc92386898" w:history="1">
            <w:r w:rsidRPr="0050547E">
              <w:rPr>
                <w:rStyle w:val="Hyperlink"/>
                <w:rFonts w:eastAsia="PMingLiU"/>
                <w:noProof/>
              </w:rPr>
              <w:t>1.</w:t>
            </w:r>
            <w:r w:rsidRPr="0050547E">
              <w:rPr>
                <w:rFonts w:asciiTheme="minorHAnsi" w:eastAsiaTheme="minorEastAsia" w:hAnsiTheme="minorHAnsi" w:cstheme="minorBidi"/>
                <w:noProof/>
                <w:sz w:val="22"/>
                <w:szCs w:val="22"/>
                <w:lang w:val="en-GB" w:eastAsia="en-GB"/>
              </w:rPr>
              <w:tab/>
            </w:r>
            <w:r w:rsidRPr="0050547E">
              <w:rPr>
                <w:rStyle w:val="Hyperlink"/>
                <w:bCs/>
                <w:noProof/>
                <w:kern w:val="32"/>
              </w:rPr>
              <w:t>SVRHA</w:t>
            </w:r>
            <w:r w:rsidRPr="0050547E">
              <w:rPr>
                <w:noProof/>
                <w:webHidden/>
              </w:rPr>
              <w:tab/>
            </w:r>
            <w:r w:rsidRPr="0050547E">
              <w:rPr>
                <w:noProof/>
                <w:webHidden/>
              </w:rPr>
              <w:fldChar w:fldCharType="begin"/>
            </w:r>
            <w:r w:rsidRPr="0050547E">
              <w:rPr>
                <w:noProof/>
                <w:webHidden/>
              </w:rPr>
              <w:instrText xml:space="preserve"> PAGEREF _Toc92386898 \h </w:instrText>
            </w:r>
            <w:r w:rsidRPr="0050547E">
              <w:rPr>
                <w:noProof/>
                <w:webHidden/>
              </w:rPr>
            </w:r>
            <w:r w:rsidRPr="0050547E">
              <w:rPr>
                <w:noProof/>
                <w:webHidden/>
              </w:rPr>
              <w:fldChar w:fldCharType="separate"/>
            </w:r>
            <w:r w:rsidRPr="0050547E">
              <w:rPr>
                <w:noProof/>
                <w:webHidden/>
              </w:rPr>
              <w:t>2</w:t>
            </w:r>
            <w:r w:rsidRPr="0050547E">
              <w:rPr>
                <w:noProof/>
                <w:webHidden/>
              </w:rPr>
              <w:fldChar w:fldCharType="end"/>
            </w:r>
          </w:hyperlink>
        </w:p>
        <w:p w14:paraId="42F3D1B5" w14:textId="77777777" w:rsidR="00F958E7" w:rsidRPr="0050547E" w:rsidRDefault="00783A82">
          <w:pPr>
            <w:pStyle w:val="TOC1"/>
            <w:rPr>
              <w:rFonts w:asciiTheme="minorHAnsi" w:eastAsiaTheme="minorEastAsia" w:hAnsiTheme="minorHAnsi" w:cstheme="minorBidi"/>
              <w:noProof/>
              <w:sz w:val="22"/>
              <w:szCs w:val="22"/>
              <w:lang w:val="en-GB" w:eastAsia="en-GB"/>
            </w:rPr>
          </w:pPr>
          <w:hyperlink w:anchor="_Toc92386899" w:history="1">
            <w:r w:rsidR="00F958E7" w:rsidRPr="0050547E">
              <w:rPr>
                <w:rStyle w:val="Hyperlink"/>
                <w:bCs/>
                <w:noProof/>
                <w:kern w:val="32"/>
              </w:rPr>
              <w:t>2.</w:t>
            </w:r>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PRAVNI OKVIR</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_Toc92386899 \h </w:instrText>
            </w:r>
            <w:r w:rsidR="00F958E7" w:rsidRPr="0050547E">
              <w:rPr>
                <w:noProof/>
                <w:webHidden/>
              </w:rPr>
            </w:r>
            <w:r w:rsidR="00F958E7" w:rsidRPr="0050547E">
              <w:rPr>
                <w:noProof/>
                <w:webHidden/>
              </w:rPr>
              <w:fldChar w:fldCharType="separate"/>
            </w:r>
            <w:r w:rsidR="00F958E7" w:rsidRPr="0050547E">
              <w:rPr>
                <w:noProof/>
                <w:webHidden/>
              </w:rPr>
              <w:t>2</w:t>
            </w:r>
            <w:r w:rsidR="00F958E7" w:rsidRPr="0050547E">
              <w:rPr>
                <w:noProof/>
                <w:webHidden/>
              </w:rPr>
              <w:fldChar w:fldCharType="end"/>
            </w:r>
          </w:hyperlink>
        </w:p>
        <w:p w14:paraId="1EC0E300" w14:textId="77777777" w:rsidR="00F958E7" w:rsidRPr="0050547E" w:rsidRDefault="00783A82">
          <w:pPr>
            <w:pStyle w:val="TOC1"/>
            <w:rPr>
              <w:rFonts w:asciiTheme="minorHAnsi" w:eastAsiaTheme="minorEastAsia" w:hAnsiTheme="minorHAnsi" w:cstheme="minorBidi"/>
              <w:noProof/>
              <w:sz w:val="22"/>
              <w:szCs w:val="22"/>
              <w:lang w:val="en-GB" w:eastAsia="en-GB"/>
            </w:rPr>
          </w:pPr>
          <w:hyperlink w:anchor="_Toc92386900" w:history="1">
            <w:r w:rsidR="00F958E7" w:rsidRPr="0050547E">
              <w:rPr>
                <w:rStyle w:val="Hyperlink"/>
                <w:bCs/>
                <w:noProof/>
                <w:kern w:val="32"/>
              </w:rPr>
              <w:t>3.</w:t>
            </w:r>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SUSTAV ZA PROVEDBU I PRAĆENJE NPOO</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_Toc92386900 \h </w:instrText>
            </w:r>
            <w:r w:rsidR="00F958E7" w:rsidRPr="0050547E">
              <w:rPr>
                <w:noProof/>
                <w:webHidden/>
              </w:rPr>
            </w:r>
            <w:r w:rsidR="00F958E7" w:rsidRPr="0050547E">
              <w:rPr>
                <w:noProof/>
                <w:webHidden/>
              </w:rPr>
              <w:fldChar w:fldCharType="separate"/>
            </w:r>
            <w:r w:rsidR="00F958E7" w:rsidRPr="0050547E">
              <w:rPr>
                <w:noProof/>
                <w:webHidden/>
              </w:rPr>
              <w:t>2</w:t>
            </w:r>
            <w:r w:rsidR="00F958E7" w:rsidRPr="0050547E">
              <w:rPr>
                <w:noProof/>
                <w:webHidden/>
              </w:rPr>
              <w:fldChar w:fldCharType="end"/>
            </w:r>
          </w:hyperlink>
        </w:p>
        <w:p w14:paraId="68D12D19" w14:textId="77777777" w:rsidR="00F958E7" w:rsidRPr="0050547E" w:rsidRDefault="00783A82">
          <w:pPr>
            <w:pStyle w:val="TOC1"/>
            <w:rPr>
              <w:rFonts w:asciiTheme="minorHAnsi" w:eastAsiaTheme="minorEastAsia" w:hAnsiTheme="minorHAnsi" w:cstheme="minorBidi"/>
              <w:noProof/>
              <w:sz w:val="22"/>
              <w:szCs w:val="22"/>
              <w:lang w:val="en-GB" w:eastAsia="en-GB"/>
            </w:rPr>
          </w:pPr>
          <w:hyperlink w:anchor="_Toc92386901" w:history="1">
            <w:r w:rsidR="00F958E7" w:rsidRPr="0050547E">
              <w:rPr>
                <w:rStyle w:val="Hyperlink"/>
                <w:rFonts w:eastAsia="Calibri"/>
                <w:noProof/>
              </w:rPr>
              <w:t>4.</w:t>
            </w:r>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SREDSTVA</w:t>
            </w:r>
            <w:r w:rsidR="00F958E7" w:rsidRPr="0050547E">
              <w:rPr>
                <w:rStyle w:val="Hyperlink"/>
                <w:rFonts w:eastAsia="Calibri"/>
                <w:bCs/>
                <w:noProof/>
                <w:kern w:val="32"/>
              </w:rPr>
              <w:t xml:space="preserve"> ZA PROVEDBU NPOO</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_Toc92386901 \h </w:instrText>
            </w:r>
            <w:r w:rsidR="00F958E7" w:rsidRPr="0050547E">
              <w:rPr>
                <w:noProof/>
                <w:webHidden/>
              </w:rPr>
            </w:r>
            <w:r w:rsidR="00F958E7" w:rsidRPr="0050547E">
              <w:rPr>
                <w:noProof/>
                <w:webHidden/>
              </w:rPr>
              <w:fldChar w:fldCharType="separate"/>
            </w:r>
            <w:r w:rsidR="00F958E7" w:rsidRPr="0050547E">
              <w:rPr>
                <w:noProof/>
                <w:webHidden/>
              </w:rPr>
              <w:t>7</w:t>
            </w:r>
            <w:r w:rsidR="00F958E7" w:rsidRPr="0050547E">
              <w:rPr>
                <w:noProof/>
                <w:webHidden/>
              </w:rPr>
              <w:fldChar w:fldCharType="end"/>
            </w:r>
          </w:hyperlink>
        </w:p>
        <w:p w14:paraId="3BBBF777" w14:textId="77777777" w:rsidR="00F958E7" w:rsidRPr="0050547E" w:rsidRDefault="00783A82">
          <w:pPr>
            <w:pStyle w:val="TOC1"/>
            <w:rPr>
              <w:rFonts w:asciiTheme="minorHAnsi" w:eastAsiaTheme="minorEastAsia" w:hAnsiTheme="minorHAnsi" w:cstheme="minorBidi"/>
              <w:noProof/>
              <w:sz w:val="22"/>
              <w:szCs w:val="22"/>
              <w:lang w:val="en-GB" w:eastAsia="en-GB"/>
            </w:rPr>
          </w:pPr>
          <w:hyperlink w:anchor="_Toc92386902" w:history="1">
            <w:r w:rsidR="00F958E7" w:rsidRPr="0050547E">
              <w:rPr>
                <w:rStyle w:val="Hyperlink"/>
                <w:bCs/>
                <w:noProof/>
                <w:kern w:val="32"/>
              </w:rPr>
              <w:t>5.</w:t>
            </w:r>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IT SUSTAV eNPOO</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_Toc92386902 \h </w:instrText>
            </w:r>
            <w:r w:rsidR="00F958E7" w:rsidRPr="0050547E">
              <w:rPr>
                <w:noProof/>
                <w:webHidden/>
              </w:rPr>
            </w:r>
            <w:r w:rsidR="00F958E7" w:rsidRPr="0050547E">
              <w:rPr>
                <w:noProof/>
                <w:webHidden/>
              </w:rPr>
              <w:fldChar w:fldCharType="separate"/>
            </w:r>
            <w:r w:rsidR="00F958E7" w:rsidRPr="0050547E">
              <w:rPr>
                <w:noProof/>
                <w:webHidden/>
              </w:rPr>
              <w:t>7</w:t>
            </w:r>
            <w:r w:rsidR="00F958E7" w:rsidRPr="0050547E">
              <w:rPr>
                <w:noProof/>
                <w:webHidden/>
              </w:rPr>
              <w:fldChar w:fldCharType="end"/>
            </w:r>
          </w:hyperlink>
        </w:p>
        <w:p w14:paraId="351172D6" w14:textId="77777777" w:rsidR="00F958E7" w:rsidRPr="0050547E" w:rsidRDefault="00783A82">
          <w:pPr>
            <w:pStyle w:val="TOC1"/>
            <w:rPr>
              <w:rFonts w:asciiTheme="minorHAnsi" w:eastAsiaTheme="minorEastAsia" w:hAnsiTheme="minorHAnsi" w:cstheme="minorBidi"/>
              <w:noProof/>
              <w:sz w:val="22"/>
              <w:szCs w:val="22"/>
              <w:lang w:val="en-GB" w:eastAsia="en-GB"/>
            </w:rPr>
          </w:pPr>
          <w:hyperlink w:anchor="_Toc92386903" w:history="1">
            <w:r w:rsidR="00F958E7" w:rsidRPr="0050547E">
              <w:rPr>
                <w:rStyle w:val="Hyperlink"/>
                <w:bCs/>
                <w:noProof/>
                <w:kern w:val="32"/>
              </w:rPr>
              <w:t>6.</w:t>
            </w:r>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DODJELA BESPOVRATNIH SREDSTAVA – KORISNICI NT</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_Toc92386903 \h </w:instrText>
            </w:r>
            <w:r w:rsidR="00F958E7" w:rsidRPr="0050547E">
              <w:rPr>
                <w:noProof/>
                <w:webHidden/>
              </w:rPr>
            </w:r>
            <w:r w:rsidR="00F958E7" w:rsidRPr="0050547E">
              <w:rPr>
                <w:noProof/>
                <w:webHidden/>
              </w:rPr>
              <w:fldChar w:fldCharType="separate"/>
            </w:r>
            <w:r w:rsidR="00F958E7" w:rsidRPr="0050547E">
              <w:rPr>
                <w:noProof/>
                <w:webHidden/>
              </w:rPr>
              <w:t>7</w:t>
            </w:r>
            <w:r w:rsidR="00F958E7" w:rsidRPr="0050547E">
              <w:rPr>
                <w:noProof/>
                <w:webHidden/>
              </w:rPr>
              <w:fldChar w:fldCharType="end"/>
            </w:r>
          </w:hyperlink>
        </w:p>
        <w:p w14:paraId="7A25316F" w14:textId="5D972253" w:rsidR="0002262D" w:rsidRPr="0050547E" w:rsidRDefault="00783A82" w:rsidP="005208BA">
          <w:pPr>
            <w:pStyle w:val="TOC1"/>
            <w:rPr>
              <w:rPrChange w:id="1" w:author="korisnik" w:date="2022-04-13T09:41:00Z">
                <w:rPr>
                  <w:rFonts w:asciiTheme="minorHAnsi" w:hAnsiTheme="minorHAnsi"/>
                  <w:sz w:val="22"/>
                  <w:lang w:val="en-GB"/>
                </w:rPr>
              </w:rPrChange>
            </w:rPr>
          </w:pPr>
          <w:hyperlink w:anchor="_Toc92386904" w:history="1">
            <w:r w:rsidR="00F958E7" w:rsidRPr="0050547E">
              <w:rPr>
                <w:rStyle w:val="Hyperlink"/>
                <w:bCs/>
                <w:noProof/>
                <w:kern w:val="32"/>
              </w:rPr>
              <w:t>7.</w:t>
            </w:r>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ULAGANJA ZA KOJE</w:t>
            </w:r>
            <w:r w:rsidR="00E80599" w:rsidRPr="0050547E">
              <w:rPr>
                <w:rStyle w:val="Hyperlink"/>
                <w:bCs/>
                <w:noProof/>
                <w:kern w:val="32"/>
              </w:rPr>
              <w:t xml:space="preserve"> SU PROJEKTI UGOVORENI U OKVIRU </w:t>
            </w:r>
            <w:r w:rsidR="00F958E7" w:rsidRPr="0050547E">
              <w:rPr>
                <w:rStyle w:val="Hyperlink"/>
                <w:bCs/>
                <w:noProof/>
                <w:kern w:val="32"/>
              </w:rPr>
              <w:t>OP  KONKURETNOST I KOHEZIJA I FONDA SOLIDARNOSTI EU</w:t>
            </w:r>
            <w:r w:rsidR="00E80599" w:rsidRPr="0050547E">
              <w:rPr>
                <w:rStyle w:val="Hyperlink"/>
                <w:bCs/>
                <w:noProof/>
                <w:kern w:val="32"/>
              </w:rPr>
              <w:t xml:space="preserve"> I OSTALIH FONDOVA</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_Toc92386904 \h </w:instrText>
            </w:r>
            <w:r w:rsidR="00F958E7" w:rsidRPr="0050547E">
              <w:rPr>
                <w:noProof/>
                <w:webHidden/>
              </w:rPr>
            </w:r>
            <w:r w:rsidR="00F958E7" w:rsidRPr="0050547E">
              <w:rPr>
                <w:noProof/>
                <w:webHidden/>
              </w:rPr>
              <w:fldChar w:fldCharType="separate"/>
            </w:r>
            <w:r w:rsidR="00F958E7" w:rsidRPr="0050547E">
              <w:rPr>
                <w:noProof/>
                <w:webHidden/>
              </w:rPr>
              <w:t>9</w:t>
            </w:r>
            <w:r w:rsidR="00F958E7" w:rsidRPr="0050547E">
              <w:rPr>
                <w:noProof/>
                <w:webHidden/>
              </w:rPr>
              <w:fldChar w:fldCharType="end"/>
            </w:r>
          </w:hyperlink>
        </w:p>
        <w:p w14:paraId="0A0CB022" w14:textId="7548F1DF" w:rsidR="00F95D2A" w:rsidRPr="0050547E" w:rsidRDefault="00F95D2A" w:rsidP="007B1283">
          <w:pPr>
            <w:rPr>
              <w:ins w:id="2" w:author="korisnik" w:date="2022-04-13T09:41:00Z"/>
            </w:rPr>
          </w:pPr>
          <w:ins w:id="3" w:author="korisnik" w:date="2022-04-13T09:41:00Z">
            <w:r w:rsidRPr="0050547E">
              <w:rPr>
                <w:lang w:eastAsia="en-US"/>
              </w:rPr>
              <w:t xml:space="preserve">8. </w:t>
            </w:r>
            <w:r w:rsidR="00CA3AC2" w:rsidRPr="0050547E">
              <w:rPr>
                <w:lang w:eastAsia="en-US"/>
              </w:rPr>
              <w:t xml:space="preserve">   PREGLED PROGRAMA UNIJE I NADLEŽNIH TIJELA ZA PROVEDBU U RH</w:t>
            </w:r>
          </w:ins>
        </w:p>
        <w:p w14:paraId="70C160C1" w14:textId="7B19C64E" w:rsidR="000B080E" w:rsidRPr="0050547E" w:rsidRDefault="00CA3AC2" w:rsidP="007B1283">
          <w:pPr>
            <w:rPr>
              <w:ins w:id="4" w:author="korisnik" w:date="2022-04-13T09:41:00Z"/>
            </w:rPr>
          </w:pPr>
          <w:ins w:id="5" w:author="korisnik" w:date="2022-04-13T09:41:00Z">
            <w:r w:rsidRPr="0050547E">
              <w:t>9.    ZNAKOVI UPOZORENJA NA OZBILJNE NEPRAVILNOSTI</w:t>
            </w:r>
          </w:ins>
        </w:p>
        <w:p w14:paraId="3F6C8437" w14:textId="3821D35A" w:rsidR="00F958E7" w:rsidRPr="0050547E" w:rsidRDefault="00F95D2A">
          <w:pPr>
            <w:pStyle w:val="TOC1"/>
            <w:rPr>
              <w:rFonts w:asciiTheme="minorHAnsi" w:eastAsiaTheme="minorEastAsia" w:hAnsiTheme="minorHAnsi" w:cstheme="minorBidi"/>
              <w:noProof/>
              <w:sz w:val="22"/>
              <w:szCs w:val="22"/>
              <w:lang w:val="en-GB" w:eastAsia="en-GB"/>
            </w:rPr>
          </w:pPr>
          <w:ins w:id="6" w:author="korisnik" w:date="2022-04-13T09:41:00Z">
            <w:r w:rsidRPr="0050547E">
              <w:t>10</w:t>
            </w:r>
          </w:ins>
          <w:r w:rsidR="00783A82">
            <w:fldChar w:fldCharType="begin"/>
          </w:r>
          <w:r w:rsidR="00783A82">
            <w:instrText xml:space="preserve"> HYPERLINK \l "_Toc92386905" </w:instrText>
          </w:r>
          <w:r w:rsidR="00783A82">
            <w:fldChar w:fldCharType="separate"/>
          </w:r>
          <w:del w:id="7" w:author="korisnik" w:date="2022-04-13T09:41:00Z">
            <w:r w:rsidR="00F958E7" w:rsidRPr="00910D48">
              <w:rPr>
                <w:rStyle w:val="Hyperlink"/>
                <w:bCs/>
                <w:noProof/>
                <w:kern w:val="32"/>
              </w:rPr>
              <w:delText>8.</w:delText>
            </w:r>
          </w:del>
          <w:ins w:id="8" w:author="korisnik" w:date="2022-04-13T09:41:00Z">
            <w:r w:rsidR="00F958E7" w:rsidRPr="0050547E">
              <w:rPr>
                <w:rStyle w:val="Hyperlink"/>
                <w:bCs/>
                <w:noProof/>
                <w:kern w:val="32"/>
              </w:rPr>
              <w:t>.</w:t>
            </w:r>
          </w:ins>
          <w:r w:rsidR="00F958E7" w:rsidRPr="0050547E">
            <w:rPr>
              <w:rFonts w:asciiTheme="minorHAnsi" w:eastAsiaTheme="minorEastAsia" w:hAnsiTheme="minorHAnsi" w:cstheme="minorBidi"/>
              <w:noProof/>
              <w:sz w:val="22"/>
              <w:szCs w:val="22"/>
              <w:lang w:val="en-GB" w:eastAsia="en-GB"/>
            </w:rPr>
            <w:tab/>
          </w:r>
          <w:r w:rsidR="00F958E7" w:rsidRPr="0050547E">
            <w:rPr>
              <w:rStyle w:val="Hyperlink"/>
              <w:bCs/>
              <w:noProof/>
              <w:kern w:val="32"/>
            </w:rPr>
            <w:t>PREGLED PROMJENA</w:t>
          </w:r>
          <w:r w:rsidR="00F958E7" w:rsidRPr="0050547E">
            <w:rPr>
              <w:noProof/>
              <w:webHidden/>
            </w:rPr>
            <w:tab/>
          </w:r>
          <w:r w:rsidR="00F958E7" w:rsidRPr="0050547E">
            <w:rPr>
              <w:noProof/>
              <w:webHidden/>
            </w:rPr>
            <w:fldChar w:fldCharType="begin"/>
          </w:r>
          <w:r w:rsidR="00F958E7" w:rsidRPr="0050547E">
            <w:rPr>
              <w:noProof/>
              <w:webHidden/>
            </w:rPr>
            <w:instrText xml:space="preserve"> PAGEREF _Toc92386905 \h </w:instrText>
          </w:r>
          <w:r w:rsidR="00F958E7" w:rsidRPr="0050547E">
            <w:rPr>
              <w:noProof/>
              <w:webHidden/>
            </w:rPr>
          </w:r>
          <w:r w:rsidR="00F958E7" w:rsidRPr="0050547E">
            <w:rPr>
              <w:noProof/>
              <w:webHidden/>
            </w:rPr>
            <w:fldChar w:fldCharType="separate"/>
          </w:r>
          <w:r w:rsidR="00F958E7" w:rsidRPr="0050547E">
            <w:rPr>
              <w:noProof/>
              <w:webHidden/>
            </w:rPr>
            <w:t>1</w:t>
          </w:r>
          <w:r w:rsidR="00F958E7" w:rsidRPr="0050547E">
            <w:rPr>
              <w:noProof/>
              <w:webHidden/>
            </w:rPr>
            <w:fldChar w:fldCharType="end"/>
          </w:r>
          <w:r w:rsidR="00783A82">
            <w:rPr>
              <w:noProof/>
            </w:rPr>
            <w:fldChar w:fldCharType="end"/>
          </w:r>
          <w:ins w:id="9" w:author="korisnik" w:date="2022-04-13T09:41:00Z">
            <w:r w:rsidR="0002262D" w:rsidRPr="0050547E">
              <w:rPr>
                <w:noProof/>
              </w:rPr>
              <w:t>3</w:t>
            </w:r>
          </w:ins>
        </w:p>
        <w:p w14:paraId="411905D3" w14:textId="77777777" w:rsidR="00F958E7" w:rsidRPr="0050547E" w:rsidRDefault="00F958E7">
          <w:r w:rsidRPr="0050547E">
            <w:rPr>
              <w:bCs/>
            </w:rPr>
            <w:fldChar w:fldCharType="end"/>
          </w:r>
        </w:p>
      </w:sdtContent>
    </w:sdt>
    <w:p w14:paraId="7801534E" w14:textId="77777777" w:rsidR="00D221FE" w:rsidRPr="0050547E" w:rsidRDefault="00D221FE" w:rsidP="00D221FE"/>
    <w:p w14:paraId="65E5C780" w14:textId="77777777" w:rsidR="00D221FE" w:rsidRPr="0050547E" w:rsidRDefault="00D221FE" w:rsidP="00D221FE"/>
    <w:p w14:paraId="3B23768E" w14:textId="77777777" w:rsidR="00D221FE" w:rsidRPr="0050547E" w:rsidRDefault="00D221FE" w:rsidP="00D221FE"/>
    <w:p w14:paraId="5A88057E" w14:textId="77777777" w:rsidR="00D221FE" w:rsidRPr="0050547E" w:rsidRDefault="00D221FE" w:rsidP="00D221FE"/>
    <w:p w14:paraId="2F479FCC" w14:textId="77777777" w:rsidR="00D221FE" w:rsidRPr="0050547E" w:rsidRDefault="00D221FE" w:rsidP="00D221FE">
      <w:pPr>
        <w:tabs>
          <w:tab w:val="left" w:pos="6885"/>
        </w:tabs>
      </w:pPr>
      <w:r w:rsidRPr="0050547E">
        <w:tab/>
      </w:r>
    </w:p>
    <w:p w14:paraId="69CA1399" w14:textId="77777777" w:rsidR="00D221FE" w:rsidRPr="0050547E" w:rsidRDefault="00D221FE" w:rsidP="00D221FE"/>
    <w:p w14:paraId="085EC128" w14:textId="77777777" w:rsidR="00D221FE" w:rsidRPr="0050547E" w:rsidRDefault="00D221FE" w:rsidP="00D221FE"/>
    <w:p w14:paraId="3624D693" w14:textId="77777777" w:rsidR="00D221FE" w:rsidRPr="0050547E" w:rsidRDefault="00D221FE" w:rsidP="00D221FE"/>
    <w:p w14:paraId="3E48A456" w14:textId="77777777" w:rsidR="00D221FE" w:rsidRPr="0050547E" w:rsidRDefault="00D221FE" w:rsidP="00D221FE"/>
    <w:p w14:paraId="03D55668" w14:textId="77777777" w:rsidR="00D221FE" w:rsidRPr="0050547E" w:rsidRDefault="00D221FE" w:rsidP="00D221FE"/>
    <w:p w14:paraId="2A607B1F" w14:textId="77777777" w:rsidR="00D221FE" w:rsidRPr="0050547E" w:rsidRDefault="00D221FE" w:rsidP="00D221FE"/>
    <w:p w14:paraId="52601599" w14:textId="77777777" w:rsidR="00D221FE" w:rsidRPr="0050547E" w:rsidRDefault="00D221FE" w:rsidP="00D221FE"/>
    <w:p w14:paraId="4B297768" w14:textId="77777777" w:rsidR="00D221FE" w:rsidRPr="0050547E" w:rsidRDefault="00D221FE" w:rsidP="00D221FE"/>
    <w:p w14:paraId="10D6AF0B" w14:textId="77777777" w:rsidR="00D221FE" w:rsidRPr="0050547E" w:rsidRDefault="00D221FE" w:rsidP="00D221FE"/>
    <w:p w14:paraId="1705FFCE" w14:textId="77777777" w:rsidR="00D221FE" w:rsidRPr="0050547E" w:rsidRDefault="00D221FE" w:rsidP="00D221FE"/>
    <w:p w14:paraId="5C334E43" w14:textId="77777777" w:rsidR="00D221FE" w:rsidRPr="0050547E" w:rsidRDefault="00D221FE" w:rsidP="00D221FE"/>
    <w:p w14:paraId="374E44AB" w14:textId="77777777" w:rsidR="00D221FE" w:rsidRPr="0050547E" w:rsidRDefault="00D221FE" w:rsidP="00D221FE"/>
    <w:p w14:paraId="50AD3647" w14:textId="77777777" w:rsidR="00D221FE" w:rsidRPr="0050547E" w:rsidRDefault="00D221FE" w:rsidP="00D221FE">
      <w:pPr>
        <w:tabs>
          <w:tab w:val="left" w:pos="3619"/>
        </w:tabs>
      </w:pPr>
      <w:r w:rsidRPr="0050547E">
        <w:tab/>
      </w:r>
    </w:p>
    <w:p w14:paraId="200819B0" w14:textId="77777777" w:rsidR="00D221FE" w:rsidRPr="0050547E" w:rsidRDefault="00D221FE" w:rsidP="00D221FE">
      <w:pPr>
        <w:tabs>
          <w:tab w:val="left" w:pos="3619"/>
        </w:tabs>
        <w:sectPr w:rsidR="00D221FE" w:rsidRPr="0050547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r w:rsidRPr="0050547E">
        <w:tab/>
      </w:r>
    </w:p>
    <w:p w14:paraId="71CE2AE2" w14:textId="77777777" w:rsidR="00D221FE" w:rsidRPr="0050547E" w:rsidRDefault="00D221FE"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rFonts w:eastAsia="PMingLiU"/>
          <w:b/>
        </w:rPr>
      </w:pPr>
      <w:bookmarkStart w:id="14" w:name="_Toc413239109"/>
      <w:bookmarkStart w:id="15" w:name="_Toc415225614"/>
      <w:bookmarkStart w:id="16" w:name="_Toc92386898"/>
      <w:r w:rsidRPr="0050547E">
        <w:rPr>
          <w:rFonts w:eastAsia="Times New Roman"/>
          <w:b/>
          <w:bCs/>
          <w:color w:val="auto"/>
          <w:kern w:val="32"/>
          <w:sz w:val="24"/>
          <w:szCs w:val="24"/>
        </w:rPr>
        <w:lastRenderedPageBreak/>
        <w:t>SVRHA</w:t>
      </w:r>
      <w:bookmarkEnd w:id="14"/>
      <w:bookmarkEnd w:id="15"/>
      <w:bookmarkEnd w:id="16"/>
      <w:r w:rsidRPr="0050547E">
        <w:rPr>
          <w:rFonts w:eastAsia="PMingLiU"/>
          <w:b/>
        </w:rPr>
        <w:t xml:space="preserve"> </w:t>
      </w:r>
    </w:p>
    <w:p w14:paraId="0D5017EA" w14:textId="77777777" w:rsidR="00D221FE" w:rsidRPr="0050547E" w:rsidRDefault="00D221FE" w:rsidP="00D221FE">
      <w:pPr>
        <w:keepNext/>
        <w:keepLines/>
        <w:outlineLvl w:val="0"/>
        <w:rPr>
          <w:rFonts w:eastAsia="PMingLiU"/>
          <w:b/>
        </w:rPr>
      </w:pPr>
    </w:p>
    <w:p w14:paraId="54B23091" w14:textId="77777777" w:rsidR="00D221FE" w:rsidRPr="0050547E" w:rsidRDefault="00D221FE" w:rsidP="00D221FE">
      <w:pPr>
        <w:keepNext/>
        <w:jc w:val="both"/>
      </w:pPr>
      <w:r w:rsidRPr="0050547E">
        <w:t>Zajednička nacionalna pravila predstavljaju okvir postupanja za tijela koja provode reforme i ulaganja u okviru Nacionalnog plana oporavka i otpornosti 2021. – 2026. (u daljnjem tekstu: NPOO), kao i prijavitelje koji se prijavljuju za dodjeljuju bespovratnih sredstava iz NPOO</w:t>
      </w:r>
      <w:r w:rsidR="00067104" w:rsidRPr="0050547E">
        <w:t>-a</w:t>
      </w:r>
      <w:r w:rsidRPr="0050547E">
        <w:t xml:space="preserve"> te korisnike tih sredstava.</w:t>
      </w:r>
    </w:p>
    <w:p w14:paraId="52FE0C3B" w14:textId="77777777" w:rsidR="00D221FE" w:rsidRPr="0050547E" w:rsidRDefault="00D221FE" w:rsidP="00D221FE">
      <w:pPr>
        <w:keepNext/>
        <w:jc w:val="both"/>
      </w:pPr>
    </w:p>
    <w:p w14:paraId="7728204D" w14:textId="1AB696F7" w:rsidR="00D221FE" w:rsidRPr="0050547E" w:rsidRDefault="00D221FE" w:rsidP="00D221FE">
      <w:pPr>
        <w:keepNext/>
        <w:jc w:val="both"/>
      </w:pPr>
      <w:r w:rsidRPr="0050547E">
        <w:t>Pravila donosi Tijelo nadležno za koordinaciju praćenja provedbe NPOO</w:t>
      </w:r>
      <w:r w:rsidR="00353AAD" w:rsidRPr="0050547E">
        <w:t>-a (u daljnjem tekstu: KT)</w:t>
      </w:r>
      <w:r w:rsidRPr="0050547E">
        <w:t xml:space="preserve"> te</w:t>
      </w:r>
      <w:r w:rsidR="001C0A84" w:rsidRPr="0050547E">
        <w:t xml:space="preserve"> po potrebi </w:t>
      </w:r>
      <w:r w:rsidRPr="0050547E">
        <w:t xml:space="preserve"> izdaje mišljenja u pogledu primjene ovih Pravila. </w:t>
      </w:r>
    </w:p>
    <w:p w14:paraId="596C2740" w14:textId="77777777" w:rsidR="00D221FE" w:rsidRPr="0050547E" w:rsidRDefault="00D221FE" w:rsidP="00D221FE">
      <w:pPr>
        <w:jc w:val="both"/>
      </w:pPr>
    </w:p>
    <w:p w14:paraId="252AB711" w14:textId="77777777" w:rsidR="00D221FE" w:rsidRPr="0050547E" w:rsidRDefault="00D221FE" w:rsidP="00D221FE">
      <w:pPr>
        <w:jc w:val="both"/>
      </w:pPr>
      <w:r w:rsidRPr="0050547E">
        <w:t>Pravila obuhvaćaju:</w:t>
      </w:r>
    </w:p>
    <w:p w14:paraId="72BDC178" w14:textId="77777777" w:rsidR="00D221FE" w:rsidRPr="0050547E" w:rsidRDefault="00D221FE" w:rsidP="00D221FE">
      <w:pPr>
        <w:pStyle w:val="NormalWeb"/>
        <w:shd w:val="clear" w:color="auto" w:fill="FFFFFF"/>
        <w:spacing w:before="0" w:beforeAutospacing="0" w:after="0" w:afterAutospacing="0"/>
        <w:rPr>
          <w:lang w:val="hr-HR" w:eastAsia="hr-HR"/>
        </w:rPr>
      </w:pPr>
      <w:r w:rsidRPr="0050547E">
        <w:rPr>
          <w:lang w:val="hr-HR" w:eastAsia="hr-HR"/>
        </w:rPr>
        <w:t>1) Zajedničko poglavlje </w:t>
      </w:r>
    </w:p>
    <w:p w14:paraId="74B3FE91" w14:textId="77777777" w:rsidR="00D221FE" w:rsidRPr="0050547E" w:rsidRDefault="00D221FE" w:rsidP="00D221FE">
      <w:pPr>
        <w:shd w:val="clear" w:color="auto" w:fill="FFFFFF"/>
      </w:pPr>
      <w:r w:rsidRPr="0050547E">
        <w:t>2) Dodjela bespovratnih sredstava </w:t>
      </w:r>
    </w:p>
    <w:p w14:paraId="383A091F" w14:textId="77777777" w:rsidR="00D221FE" w:rsidRPr="0050547E" w:rsidRDefault="00D221FE" w:rsidP="00D221FE">
      <w:pPr>
        <w:shd w:val="clear" w:color="auto" w:fill="FFFFFF"/>
      </w:pPr>
      <w:r w:rsidRPr="0050547E">
        <w:t>3) Upravljanje ugovorima o bespovratnim sredstvima </w:t>
      </w:r>
    </w:p>
    <w:p w14:paraId="257CBB43" w14:textId="77777777" w:rsidR="00D221FE" w:rsidRPr="0050547E" w:rsidRDefault="00D221FE" w:rsidP="00D221FE">
      <w:pPr>
        <w:shd w:val="clear" w:color="auto" w:fill="FFFFFF"/>
      </w:pPr>
      <w:r w:rsidRPr="0050547E">
        <w:t>4) Financijski instrumenti</w:t>
      </w:r>
    </w:p>
    <w:p w14:paraId="3D28BA61" w14:textId="77777777" w:rsidR="00D221FE" w:rsidRPr="0050547E" w:rsidRDefault="00D221FE" w:rsidP="00D221FE">
      <w:pPr>
        <w:shd w:val="clear" w:color="auto" w:fill="FFFFFF"/>
      </w:pPr>
      <w:r w:rsidRPr="0050547E">
        <w:t>5) Praćenje provedbe </w:t>
      </w:r>
    </w:p>
    <w:p w14:paraId="5E82E830" w14:textId="77777777" w:rsidR="00D221FE" w:rsidRPr="0050547E" w:rsidRDefault="00D221FE" w:rsidP="00D221FE">
      <w:pPr>
        <w:shd w:val="clear" w:color="auto" w:fill="FFFFFF"/>
      </w:pPr>
      <w:r w:rsidRPr="0050547E">
        <w:t>6) Zahtjev za plaćanje </w:t>
      </w:r>
    </w:p>
    <w:p w14:paraId="5F12682E" w14:textId="77777777" w:rsidR="00D221FE" w:rsidRPr="0050547E" w:rsidRDefault="00D221FE" w:rsidP="00D221FE">
      <w:pPr>
        <w:shd w:val="clear" w:color="auto" w:fill="FFFFFF"/>
      </w:pPr>
      <w:r w:rsidRPr="0050547E">
        <w:t>7) Nepravilnosti</w:t>
      </w:r>
      <w:r w:rsidR="00067104" w:rsidRPr="0050547E">
        <w:t>.</w:t>
      </w:r>
      <w:r w:rsidRPr="0050547E">
        <w:t> </w:t>
      </w:r>
    </w:p>
    <w:p w14:paraId="60339862" w14:textId="77777777" w:rsidR="00D221FE" w:rsidRPr="0050547E" w:rsidRDefault="00D221FE" w:rsidP="00D221FE">
      <w:pPr>
        <w:keepNext/>
        <w:jc w:val="both"/>
      </w:pPr>
    </w:p>
    <w:p w14:paraId="3669C21E" w14:textId="4EB1F7B1" w:rsidR="00D221FE" w:rsidRPr="0050547E" w:rsidRDefault="001D3060" w:rsidP="00D221FE">
      <w:pPr>
        <w:jc w:val="both"/>
      </w:pPr>
      <w:r w:rsidRPr="0050547E">
        <w:t>Također, u</w:t>
      </w:r>
      <w:r w:rsidR="00D221FE" w:rsidRPr="0050547E">
        <w:t xml:space="preserve"> okviru NPOO</w:t>
      </w:r>
      <w:r w:rsidR="00067104" w:rsidRPr="0050547E">
        <w:t>-a</w:t>
      </w:r>
      <w:r w:rsidR="00D221FE" w:rsidRPr="0050547E">
        <w:t xml:space="preserve"> financiraju se ulaganja za koja je dodjela bespovratnih sredstava započela po pravilima koja se primjenjuju za provedbu OP Konkurentnost i kohezija iz Europskog fonda za regionalni razvoj i Kohezijskog fonda, te za projekte od obnove od potresa koji su ugovoreni prema pravilima za Fond solidarnosti, te je u nastavku opisano postupanje kako bi se osigurala </w:t>
      </w:r>
      <w:r w:rsidR="00910D48" w:rsidRPr="0050547E">
        <w:t xml:space="preserve">usklađenost s pravilima korištenje </w:t>
      </w:r>
      <w:r w:rsidR="00D221FE" w:rsidRPr="0050547E">
        <w:t>Mehanizm</w:t>
      </w:r>
      <w:r w:rsidR="00910D48" w:rsidRPr="0050547E">
        <w:t>a</w:t>
      </w:r>
      <w:r w:rsidR="00D221FE" w:rsidRPr="0050547E">
        <w:t xml:space="preserve"> za oporavak i otpornost. </w:t>
      </w:r>
    </w:p>
    <w:p w14:paraId="1248BC90" w14:textId="77777777" w:rsidR="00D221FE" w:rsidRPr="0050547E" w:rsidRDefault="00D221FE" w:rsidP="00D221FE">
      <w:pPr>
        <w:shd w:val="clear" w:color="auto" w:fill="FFFFFF"/>
      </w:pPr>
    </w:p>
    <w:p w14:paraId="0B76949E" w14:textId="7E827705" w:rsidR="00D221FE" w:rsidRPr="0050547E" w:rsidRDefault="00D221FE" w:rsidP="00D221FE">
      <w:pPr>
        <w:jc w:val="both"/>
      </w:pPr>
      <w:r w:rsidRPr="0050547E">
        <w:t>Za sve slučajeve koji nisu opisani u Zajedničkim nacionalnim pravilima, NT i PT pridržavaju se nacionalnih procedura koje su uspostavljene za korištenje sredst</w:t>
      </w:r>
      <w:r w:rsidR="00074F24" w:rsidRPr="0050547E">
        <w:t>a</w:t>
      </w:r>
      <w:r w:rsidRPr="0050547E">
        <w:t xml:space="preserve">va državnog proračuna. </w:t>
      </w:r>
    </w:p>
    <w:p w14:paraId="5F301CA1" w14:textId="77777777" w:rsidR="00D221FE" w:rsidRPr="0050547E" w:rsidRDefault="00D221FE" w:rsidP="00D221FE"/>
    <w:p w14:paraId="53C74546" w14:textId="77777777" w:rsidR="00D221FE" w:rsidRPr="0050547E" w:rsidRDefault="00D221FE" w:rsidP="00D221FE"/>
    <w:p w14:paraId="1EB960C7" w14:textId="77777777" w:rsidR="00D221FE" w:rsidRPr="0050547E" w:rsidRDefault="00D221FE"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17" w:name="_Toc92386899"/>
      <w:r w:rsidRPr="0050547E">
        <w:rPr>
          <w:rFonts w:eastAsia="Times New Roman"/>
          <w:b/>
          <w:bCs/>
          <w:color w:val="auto"/>
          <w:kern w:val="32"/>
          <w:sz w:val="24"/>
          <w:szCs w:val="24"/>
        </w:rPr>
        <w:t>PRAVNI OKVIR</w:t>
      </w:r>
      <w:bookmarkEnd w:id="17"/>
    </w:p>
    <w:p w14:paraId="48C27DAC" w14:textId="77777777" w:rsidR="00D221FE" w:rsidRPr="0050547E" w:rsidRDefault="00D221FE" w:rsidP="00D221FE"/>
    <w:p w14:paraId="685BFEFB" w14:textId="77777777" w:rsidR="00D221FE" w:rsidRPr="0050547E" w:rsidRDefault="00D221FE" w:rsidP="00D221FE"/>
    <w:p w14:paraId="2C51D8AC" w14:textId="77777777" w:rsidR="00D221FE" w:rsidRPr="0050547E" w:rsidRDefault="00D221FE" w:rsidP="00D221FE">
      <w:pPr>
        <w:pStyle w:val="ListParagraph"/>
        <w:numPr>
          <w:ilvl w:val="0"/>
          <w:numId w:val="4"/>
        </w:numPr>
        <w:contextualSpacing w:val="0"/>
        <w:jc w:val="both"/>
      </w:pPr>
      <w:r w:rsidRPr="0050547E">
        <w:t>Uredba (EU) 2021/241 Europskog parlamenta i Vijeća od 12. veljače 2021. o uspostavi Mehanizma za oporavak i otpornosti,</w:t>
      </w:r>
    </w:p>
    <w:p w14:paraId="5AF21121" w14:textId="77777777" w:rsidR="00D221FE" w:rsidRPr="0050547E" w:rsidRDefault="00D221FE" w:rsidP="00D221FE">
      <w:pPr>
        <w:pStyle w:val="ListParagraph"/>
        <w:numPr>
          <w:ilvl w:val="0"/>
          <w:numId w:val="4"/>
        </w:numPr>
        <w:contextualSpacing w:val="0"/>
        <w:jc w:val="both"/>
      </w:pPr>
      <w:r w:rsidRPr="0050547E">
        <w:t>Provedbena odluka Vijeća Europske unije o odobrenju ocjene Plana oporavka i otpornosti Republike Hrvatske kojeg je Vijeće Europske unije usvojilo 28. srpnja 2021. godine,</w:t>
      </w:r>
    </w:p>
    <w:p w14:paraId="1388063E" w14:textId="77777777" w:rsidR="00D221FE" w:rsidRPr="0050547E" w:rsidRDefault="00D221FE" w:rsidP="00D221FE">
      <w:pPr>
        <w:pStyle w:val="ListParagraph"/>
        <w:numPr>
          <w:ilvl w:val="0"/>
          <w:numId w:val="4"/>
        </w:numPr>
        <w:contextualSpacing w:val="0"/>
        <w:jc w:val="both"/>
      </w:pPr>
      <w:r w:rsidRPr="0050547E">
        <w:t>Sporazum o financiranju između Komisije i Republike Hrvatske u okviru Mehanizma za oporavak i otpornost potpisan 22. rujna 2021.,</w:t>
      </w:r>
    </w:p>
    <w:p w14:paraId="64643789" w14:textId="77777777" w:rsidR="00D221FE" w:rsidRPr="0050547E" w:rsidRDefault="00D221FE" w:rsidP="00D221FE">
      <w:pPr>
        <w:pStyle w:val="ListParagraph"/>
        <w:numPr>
          <w:ilvl w:val="0"/>
          <w:numId w:val="4"/>
        </w:numPr>
        <w:contextualSpacing w:val="0"/>
        <w:jc w:val="both"/>
      </w:pPr>
      <w:r w:rsidRPr="0050547E">
        <w:t>Operativni aranžmani između Europske komisije i Hrvatske na temelju Uredbe (EU) 2021/241,</w:t>
      </w:r>
    </w:p>
    <w:p w14:paraId="73B379C1" w14:textId="77777777" w:rsidR="00D221FE" w:rsidRPr="0050547E" w:rsidRDefault="00D221FE" w:rsidP="00D221FE">
      <w:pPr>
        <w:pStyle w:val="ListParagraph"/>
        <w:numPr>
          <w:ilvl w:val="0"/>
          <w:numId w:val="4"/>
        </w:numPr>
        <w:contextualSpacing w:val="0"/>
        <w:jc w:val="both"/>
      </w:pPr>
      <w:r w:rsidRPr="0050547E">
        <w:t>Odluka Vlade RH o sustavu upravljanja i praćenju provedbe aktivnosti u okviru Nacionalnog plana oporavka i otpornosti Republike Hrvatske 2021.-2026. (Narodne novine, broj 78/2021)</w:t>
      </w:r>
    </w:p>
    <w:p w14:paraId="4752CC09" w14:textId="72103B74" w:rsidR="00C0104C" w:rsidRPr="0050547E" w:rsidRDefault="00C0104C" w:rsidP="00C0104C">
      <w:pPr>
        <w:keepNext/>
        <w:pBdr>
          <w:top w:val="nil"/>
          <w:left w:val="nil"/>
          <w:bottom w:val="nil"/>
          <w:right w:val="nil"/>
          <w:between w:val="nil"/>
        </w:pBdr>
        <w:ind w:left="357"/>
        <w:jc w:val="both"/>
        <w:rPr>
          <w:b/>
        </w:rPr>
      </w:pPr>
    </w:p>
    <w:p w14:paraId="73C5BE88" w14:textId="77777777" w:rsidR="00134FD4" w:rsidRPr="0050547E" w:rsidRDefault="00134FD4" w:rsidP="00C0104C">
      <w:pPr>
        <w:keepNext/>
        <w:pBdr>
          <w:top w:val="nil"/>
          <w:left w:val="nil"/>
          <w:bottom w:val="nil"/>
          <w:right w:val="nil"/>
          <w:between w:val="nil"/>
        </w:pBdr>
        <w:ind w:left="357"/>
        <w:jc w:val="both"/>
        <w:rPr>
          <w:b/>
          <w:rPrChange w:id="18" w:author="korisnik" w:date="2022-04-13T09:41:00Z">
            <w:rPr/>
          </w:rPrChange>
        </w:rPr>
        <w:pPrChange w:id="19" w:author="korisnik" w:date="2022-04-13T09:41:00Z">
          <w:pPr>
            <w:jc w:val="both"/>
          </w:pPr>
        </w:pPrChange>
      </w:pPr>
    </w:p>
    <w:p w14:paraId="4E6A56E7" w14:textId="77777777" w:rsidR="00C0104C" w:rsidRPr="0050547E" w:rsidRDefault="00C0104C" w:rsidP="00C0104C">
      <w:pPr>
        <w:jc w:val="both"/>
        <w:rPr>
          <w:ins w:id="20" w:author="korisnik" w:date="2022-04-13T09:41:00Z"/>
        </w:rPr>
      </w:pPr>
    </w:p>
    <w:p w14:paraId="6094A964" w14:textId="27CB5F8B" w:rsidR="00C0104C" w:rsidRPr="0050547E" w:rsidRDefault="00785B02"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21" w:name="_Toc92386900"/>
      <w:r w:rsidRPr="0050547E">
        <w:rPr>
          <w:rFonts w:eastAsia="Times New Roman"/>
          <w:b/>
          <w:bCs/>
          <w:color w:val="auto"/>
          <w:kern w:val="32"/>
          <w:sz w:val="24"/>
          <w:szCs w:val="24"/>
        </w:rPr>
        <w:lastRenderedPageBreak/>
        <w:t>S</w:t>
      </w:r>
      <w:r w:rsidR="00C0104C" w:rsidRPr="0050547E">
        <w:rPr>
          <w:rFonts w:eastAsia="Times New Roman"/>
          <w:b/>
          <w:bCs/>
          <w:color w:val="auto"/>
          <w:kern w:val="32"/>
          <w:sz w:val="24"/>
          <w:szCs w:val="24"/>
        </w:rPr>
        <w:t>USTAV ZA PROVEDBU I PRAĆENJE NPOO</w:t>
      </w:r>
      <w:bookmarkEnd w:id="21"/>
    </w:p>
    <w:p w14:paraId="42335A7D" w14:textId="77777777" w:rsidR="00D221FE" w:rsidRPr="0050547E" w:rsidRDefault="00D221FE" w:rsidP="00785B02">
      <w:pPr>
        <w:keepNext/>
        <w:jc w:val="both"/>
      </w:pPr>
      <w:bookmarkStart w:id="22" w:name="_Hlk83809485"/>
    </w:p>
    <w:p w14:paraId="47233C3C" w14:textId="6D0DB0B3" w:rsidR="00785B02" w:rsidRPr="0050547E" w:rsidDel="00A809EC" w:rsidRDefault="00785B02" w:rsidP="00785B02">
      <w:pPr>
        <w:keepNext/>
        <w:jc w:val="both"/>
      </w:pPr>
      <w:r w:rsidRPr="0050547E" w:rsidDel="00A809EC">
        <w:t xml:space="preserve">Vlada Republike Hrvatske je na sjednici održanoj 08. srpnja 2021. donijela Odluku o sustavu upravljanja i praćenju provedbe aktivnosti u okviru </w:t>
      </w:r>
      <w:bookmarkStart w:id="23" w:name="_Hlk83809295"/>
      <w:r w:rsidRPr="0050547E" w:rsidDel="00A809EC">
        <w:t xml:space="preserve">Nacionalnog plana oporavka i otpornosti 2021. – 2026. </w:t>
      </w:r>
      <w:bookmarkEnd w:id="23"/>
      <w:r w:rsidRPr="0050547E" w:rsidDel="00A809EC">
        <w:t>(Narodne novine, br. 78/21</w:t>
      </w:r>
      <w:r w:rsidR="001D3060" w:rsidRPr="0050547E">
        <w:t>,</w:t>
      </w:r>
      <w:r w:rsidRPr="0050547E" w:rsidDel="00A809EC">
        <w:t xml:space="preserve"> u daljnjem tekstu: Odluka VRH). </w:t>
      </w:r>
    </w:p>
    <w:bookmarkEnd w:id="22"/>
    <w:p w14:paraId="2DCAA6EF" w14:textId="786826F7" w:rsidR="00F25F2F" w:rsidRPr="0050547E" w:rsidRDefault="00C0104C" w:rsidP="00134712">
      <w:pPr>
        <w:pStyle w:val="t-9-8"/>
        <w:jc w:val="both"/>
        <w:textAlignment w:val="baseline"/>
      </w:pPr>
      <w:r w:rsidRPr="0050547E">
        <w:t xml:space="preserve">Institucionalni okvir sustava upravljanja i praćenja provedbe aktivnosti u okviru </w:t>
      </w:r>
      <w:r w:rsidR="001D3060" w:rsidRPr="0050547E">
        <w:t>NPOO-a</w:t>
      </w:r>
      <w:r w:rsidRPr="0050547E">
        <w:t xml:space="preserve"> u Republici Hrvatskoj čine:</w:t>
      </w:r>
    </w:p>
    <w:p w14:paraId="5272F032" w14:textId="77777777" w:rsidR="00C0104C" w:rsidRPr="0050547E" w:rsidRDefault="00C0104C" w:rsidP="00D221FE">
      <w:pPr>
        <w:pStyle w:val="t-9-8"/>
        <w:numPr>
          <w:ilvl w:val="0"/>
          <w:numId w:val="7"/>
        </w:numPr>
        <w:jc w:val="both"/>
        <w:textAlignment w:val="baseline"/>
      </w:pPr>
      <w:r w:rsidRPr="0050547E">
        <w:t>Upravljački odbor</w:t>
      </w:r>
    </w:p>
    <w:p w14:paraId="1E75920C"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Odbor za provedbu Nacionalnog plana oporavka i otpornosti</w:t>
      </w:r>
    </w:p>
    <w:p w14:paraId="1F708EB5"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Tijelo nadležno za koordinaciju praćenja provedbe Nacionalnog plana oporavka i otpornosti</w:t>
      </w:r>
      <w:r w:rsidR="00162EB0" w:rsidRPr="0050547E">
        <w:t xml:space="preserve"> (u daljnjem tekstu: KT)</w:t>
      </w:r>
    </w:p>
    <w:p w14:paraId="3C1F8002"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Tijelo nadležno za slanje zahtjeva za plaćanje Europskoj komisiji</w:t>
      </w:r>
      <w:r w:rsidR="00162EB0" w:rsidRPr="0050547E">
        <w:t xml:space="preserve"> (u daljnjem tekstu: NF)</w:t>
      </w:r>
    </w:p>
    <w:p w14:paraId="1F7EA6CB" w14:textId="4EABB755" w:rsidR="00C0104C" w:rsidRPr="0050547E" w:rsidRDefault="00C0104C" w:rsidP="00D221FE">
      <w:pPr>
        <w:pStyle w:val="t-9-8"/>
        <w:numPr>
          <w:ilvl w:val="0"/>
          <w:numId w:val="7"/>
        </w:numPr>
        <w:spacing w:before="0" w:beforeAutospacing="0" w:after="0" w:afterAutospacing="0"/>
        <w:jc w:val="both"/>
        <w:textAlignment w:val="baseline"/>
      </w:pPr>
      <w:r w:rsidRPr="0050547E">
        <w:t>Tijela državne uprave nadležna za komponentu/podkomponentu Nacionalnog plana oporavka i otpornosti</w:t>
      </w:r>
      <w:r w:rsidR="00162EB0" w:rsidRPr="0050547E">
        <w:t xml:space="preserve"> (u daljnjem tekstu: NT)</w:t>
      </w:r>
    </w:p>
    <w:p w14:paraId="58D179F5"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Provedbena tijela</w:t>
      </w:r>
      <w:r w:rsidR="00162EB0" w:rsidRPr="0050547E">
        <w:t xml:space="preserve"> (u daljnjem tekstu: PT)</w:t>
      </w:r>
      <w:r w:rsidRPr="0050547E">
        <w:t xml:space="preserve"> i</w:t>
      </w:r>
    </w:p>
    <w:p w14:paraId="77409F64" w14:textId="77777777" w:rsidR="00C0104C" w:rsidRPr="0050547E" w:rsidRDefault="00C0104C" w:rsidP="00D221FE">
      <w:pPr>
        <w:pStyle w:val="t-9-8"/>
        <w:numPr>
          <w:ilvl w:val="0"/>
          <w:numId w:val="7"/>
        </w:numPr>
        <w:spacing w:before="0" w:beforeAutospacing="0" w:after="0" w:afterAutospacing="0"/>
        <w:jc w:val="both"/>
        <w:textAlignment w:val="baseline"/>
      </w:pPr>
      <w:r w:rsidRPr="0050547E">
        <w:t>Tijelo nadležno za reviziju</w:t>
      </w:r>
      <w:r w:rsidR="00162EB0" w:rsidRPr="0050547E">
        <w:t xml:space="preserve"> (u daljnjem tekstu: TR)</w:t>
      </w:r>
      <w:r w:rsidRPr="0050547E">
        <w:t>.</w:t>
      </w:r>
    </w:p>
    <w:p w14:paraId="052FB50B" w14:textId="77777777" w:rsidR="00134712" w:rsidRPr="0050547E" w:rsidRDefault="00134712" w:rsidP="00134712">
      <w:pPr>
        <w:pStyle w:val="t-9-8"/>
        <w:jc w:val="both"/>
        <w:textAlignment w:val="baseline"/>
      </w:pPr>
      <w:r w:rsidRPr="0050547E">
        <w:t>Upravljački odbor zadužen je za sveukupno upravljanje i praćenje provedbe NPOO-a. Članovi odbora su Predsjednik Vlade</w:t>
      </w:r>
      <w:r w:rsidR="00177E30" w:rsidRPr="0050547E">
        <w:t xml:space="preserve"> (ujedno i predsjednik odbora)</w:t>
      </w:r>
      <w:r w:rsidRPr="0050547E">
        <w:t>, potpredsjednik Vlade i ministar financija te ministri u čijoj nadležnosti su reforme i investicije planirane NPOO-om.</w:t>
      </w:r>
    </w:p>
    <w:p w14:paraId="12412843" w14:textId="77777777" w:rsidR="00134712" w:rsidRPr="0050547E" w:rsidRDefault="00134712" w:rsidP="00163191">
      <w:pPr>
        <w:pStyle w:val="t-9-8"/>
        <w:jc w:val="both"/>
        <w:textAlignment w:val="baseline"/>
      </w:pPr>
      <w:r w:rsidRPr="0050547E">
        <w:t xml:space="preserve">Odbor za provedbu NPOO-a zadužen je za operativno praćenje i provedbu NPOO-a. Članovi </w:t>
      </w:r>
      <w:r w:rsidR="00177E30" w:rsidRPr="0050547E">
        <w:t>odbora su predstavnici</w:t>
      </w:r>
      <w:r w:rsidR="00162EB0" w:rsidRPr="0050547E">
        <w:t>:</w:t>
      </w:r>
      <w:r w:rsidR="00177E30" w:rsidRPr="0050547E">
        <w:t xml:space="preserve"> Ureda predsjednika Vlade Republike Hrvatske (ujedno i predsjednik odbora), KT-a, NT-a</w:t>
      </w:r>
      <w:r w:rsidR="00162EB0" w:rsidRPr="0050547E">
        <w:t>, NF</w:t>
      </w:r>
      <w:r w:rsidR="00177E30" w:rsidRPr="0050547E">
        <w:t>-a, TR-a i koordinacijskog tijela za provedbu Europskih strukturnih i investicijskih fondova u Republici Hrvatskoj u financijskom razdoblju 2014. – 2020.</w:t>
      </w:r>
    </w:p>
    <w:p w14:paraId="68B24DD5" w14:textId="77777777" w:rsidR="00134712" w:rsidRPr="0050547E" w:rsidRDefault="00134712" w:rsidP="00134712">
      <w:pPr>
        <w:pStyle w:val="t-9-8"/>
        <w:jc w:val="both"/>
        <w:textAlignment w:val="baseline"/>
      </w:pPr>
      <w:r w:rsidRPr="0050547E">
        <w:t>Zadaće Koordinacijskog tijela su:</w:t>
      </w:r>
    </w:p>
    <w:p w14:paraId="1B60C6C3" w14:textId="5565FD57" w:rsidR="00134712" w:rsidRPr="0050547E" w:rsidRDefault="00134712" w:rsidP="004C1F97">
      <w:pPr>
        <w:pStyle w:val="t-9-8"/>
        <w:numPr>
          <w:ilvl w:val="0"/>
          <w:numId w:val="3"/>
        </w:numPr>
        <w:jc w:val="both"/>
        <w:textAlignment w:val="baseline"/>
      </w:pPr>
      <w:r w:rsidRPr="0050547E">
        <w:t xml:space="preserve">koordinacija praćenja provedbe </w:t>
      </w:r>
      <w:r w:rsidR="00177E30" w:rsidRPr="0050547E">
        <w:t>NPOO-a</w:t>
      </w:r>
      <w:r w:rsidRPr="0050547E">
        <w:t xml:space="preserve"> uz praćenj</w:t>
      </w:r>
      <w:r w:rsidR="00177E30" w:rsidRPr="0050547E">
        <w:t>e</w:t>
      </w:r>
      <w:r w:rsidRPr="0050547E">
        <w:t xml:space="preserve"> ispunjenja ključnih etapa i ciljnih vrijednosti</w:t>
      </w:r>
    </w:p>
    <w:p w14:paraId="6AB5ED45" w14:textId="5A3C0B7B" w:rsidR="00134712" w:rsidRPr="0050547E" w:rsidRDefault="00134712" w:rsidP="004C1F97">
      <w:pPr>
        <w:pStyle w:val="t-9-8"/>
        <w:numPr>
          <w:ilvl w:val="0"/>
          <w:numId w:val="3"/>
        </w:numPr>
        <w:jc w:val="both"/>
        <w:textAlignment w:val="baseline"/>
      </w:pPr>
      <w:r w:rsidRPr="0050547E">
        <w:t>priprema izmjena i dopuna N</w:t>
      </w:r>
      <w:r w:rsidR="00177E30" w:rsidRPr="0050547E">
        <w:t>POO-a</w:t>
      </w:r>
      <w:r w:rsidRPr="0050547E">
        <w:t xml:space="preserve">, u suradnji s </w:t>
      </w:r>
      <w:r w:rsidR="00177E30" w:rsidRPr="0050547E">
        <w:t>NT-ima</w:t>
      </w:r>
    </w:p>
    <w:p w14:paraId="605C6660" w14:textId="77777777" w:rsidR="00134712" w:rsidRPr="0050547E" w:rsidRDefault="00134712" w:rsidP="004C1F97">
      <w:pPr>
        <w:pStyle w:val="t-9-8"/>
        <w:numPr>
          <w:ilvl w:val="0"/>
          <w:numId w:val="3"/>
        </w:numPr>
        <w:jc w:val="both"/>
        <w:textAlignment w:val="baseline"/>
      </w:pPr>
      <w:r w:rsidRPr="0050547E">
        <w:t>poticanje pravovremene provedbe reformi i ulaganja, podrške tijelima nadležnim za provedbu u otklanjanju prepreka i ubrzavanju procesa provedbe</w:t>
      </w:r>
    </w:p>
    <w:p w14:paraId="53D069CF" w14:textId="77777777" w:rsidR="00134712" w:rsidRPr="0050547E" w:rsidRDefault="00134712" w:rsidP="004C1F97">
      <w:pPr>
        <w:pStyle w:val="t-9-8"/>
        <w:numPr>
          <w:ilvl w:val="0"/>
          <w:numId w:val="3"/>
        </w:numPr>
        <w:jc w:val="both"/>
        <w:textAlignment w:val="baseline"/>
      </w:pPr>
      <w:r w:rsidRPr="0050547E">
        <w:t>objedinjavanje i obrada prikupljenih podataka</w:t>
      </w:r>
    </w:p>
    <w:p w14:paraId="7D780A7B" w14:textId="4C9141C1" w:rsidR="00134712" w:rsidRPr="0050547E" w:rsidRDefault="00134712" w:rsidP="004C1F97">
      <w:pPr>
        <w:pStyle w:val="t-9-8"/>
        <w:numPr>
          <w:ilvl w:val="0"/>
          <w:numId w:val="3"/>
        </w:numPr>
        <w:jc w:val="both"/>
        <w:textAlignment w:val="baseline"/>
      </w:pPr>
      <w:r w:rsidRPr="0050547E">
        <w:t xml:space="preserve">priprema Izvješća o provedbi </w:t>
      </w:r>
      <w:r w:rsidR="00177E30" w:rsidRPr="0050547E">
        <w:t>NPOO-a</w:t>
      </w:r>
      <w:r w:rsidRPr="0050547E">
        <w:t xml:space="preserve"> te izvješća vezanih za postizanje ključnih etapa i ciljnih vrijednosti </w:t>
      </w:r>
    </w:p>
    <w:p w14:paraId="0136FA30" w14:textId="7B945B4E" w:rsidR="00134712" w:rsidRPr="0050547E" w:rsidRDefault="00134712" w:rsidP="004C1F97">
      <w:pPr>
        <w:pStyle w:val="t-9-8"/>
        <w:numPr>
          <w:ilvl w:val="0"/>
          <w:numId w:val="3"/>
        </w:numPr>
        <w:jc w:val="both"/>
        <w:textAlignment w:val="baseline"/>
      </w:pPr>
      <w:r w:rsidRPr="0050547E">
        <w:t xml:space="preserve">predlaganje smjernica i mjera Upravljačkom odboru i Odboru za provedbu, u svrhu pojednostavljivanja i ubrzanja procesa provedbe </w:t>
      </w:r>
      <w:r w:rsidR="00177E30" w:rsidRPr="0050547E">
        <w:t>NPOO-a</w:t>
      </w:r>
      <w:r w:rsidRPr="0050547E">
        <w:t xml:space="preserve"> i rješavanja problema nastalih tijekom provedbe</w:t>
      </w:r>
    </w:p>
    <w:p w14:paraId="3528AD53" w14:textId="77777777" w:rsidR="00134712" w:rsidRPr="0050547E" w:rsidRDefault="00134712" w:rsidP="004C1F97">
      <w:pPr>
        <w:pStyle w:val="t-9-8"/>
        <w:numPr>
          <w:ilvl w:val="0"/>
          <w:numId w:val="3"/>
        </w:numPr>
        <w:jc w:val="both"/>
        <w:textAlignment w:val="baseline"/>
      </w:pPr>
      <w:r w:rsidRPr="0050547E">
        <w:t>davanje stručne podrške predstavniku Gospodarskog i financijskog odbora (u daljnjem tekstu: EFC) s ciljem periodičnih usvajanja pozitivnog mišljenja EFC-a na prijedloge povlačenja sredstava.</w:t>
      </w:r>
    </w:p>
    <w:p w14:paraId="748E113B" w14:textId="77777777" w:rsidR="00134712" w:rsidRPr="0050547E" w:rsidRDefault="00134712" w:rsidP="00134712">
      <w:pPr>
        <w:pStyle w:val="t-9-8"/>
        <w:jc w:val="both"/>
        <w:textAlignment w:val="baseline"/>
      </w:pPr>
      <w:r w:rsidRPr="0050547E">
        <w:t>Tijelo nadležno za slanje zahtjeva za plaćanje Europskoj komisiji je Sektor za poslove Nacionalnog fonda u Državnoj riznici Ministarstva financija (</w:t>
      </w:r>
      <w:r w:rsidR="004C1F97" w:rsidRPr="0050547E">
        <w:t>NF</w:t>
      </w:r>
      <w:r w:rsidRPr="0050547E">
        <w:t>). Zahtjevi za plaćanje pripremaju se u skladu s rokovima utvrđenim s Europskom komisijom.</w:t>
      </w:r>
    </w:p>
    <w:p w14:paraId="0938061A" w14:textId="7DF4C34C" w:rsidR="00375F0A" w:rsidRPr="0050547E" w:rsidRDefault="00CA718F" w:rsidP="00375F0A">
      <w:pPr>
        <w:pStyle w:val="t-9-8"/>
        <w:jc w:val="both"/>
        <w:textAlignment w:val="baseline"/>
      </w:pPr>
      <w:r w:rsidRPr="0050547E">
        <w:t>Tijelo</w:t>
      </w:r>
      <w:r w:rsidR="00163191" w:rsidRPr="0050547E">
        <w:t xml:space="preserve"> nadležno </w:t>
      </w:r>
      <w:r w:rsidR="00375F0A" w:rsidRPr="0050547E">
        <w:t xml:space="preserve">za reviziju </w:t>
      </w:r>
      <w:r w:rsidR="00163191" w:rsidRPr="0050547E">
        <w:t>je</w:t>
      </w:r>
      <w:r w:rsidR="00375F0A" w:rsidRPr="0050547E">
        <w:t xml:space="preserve"> Agencija za reviziju sustava provedbe programa Europske unije (ARPA)</w:t>
      </w:r>
      <w:r w:rsidR="004C1F97" w:rsidRPr="0050547E">
        <w:t xml:space="preserve"> koja </w:t>
      </w:r>
      <w:r w:rsidR="00375F0A" w:rsidRPr="0050547E">
        <w:t xml:space="preserve">će provoditi revizije sustava upravljanja i praćenja provedbe reformi i ulaganja te revizije ostvarenih ključnih etapa i ciljnih vrijednosti </w:t>
      </w:r>
      <w:r w:rsidR="00162EB0" w:rsidRPr="0050547E">
        <w:t xml:space="preserve">NPOO-a </w:t>
      </w:r>
      <w:r w:rsidR="00375F0A" w:rsidRPr="0050547E">
        <w:t>u skladu s važećim zakonodavnim okvirom i smjernicama Europske komisije.</w:t>
      </w:r>
    </w:p>
    <w:p w14:paraId="454EC07A" w14:textId="77777777" w:rsidR="00375F0A" w:rsidRPr="0050547E" w:rsidRDefault="00375F0A" w:rsidP="00375F0A">
      <w:pPr>
        <w:pStyle w:val="t-9-8"/>
        <w:jc w:val="both"/>
        <w:textAlignment w:val="baseline"/>
      </w:pPr>
      <w:r w:rsidRPr="0050547E">
        <w:t xml:space="preserve">Za provedbu reformi i ulaganja za svaku komponentu/podkomponentu u </w:t>
      </w:r>
      <w:r w:rsidR="00CA718F" w:rsidRPr="0050547E">
        <w:t>NPOO</w:t>
      </w:r>
      <w:r w:rsidR="00177E30" w:rsidRPr="0050547E">
        <w:t>-u</w:t>
      </w:r>
      <w:r w:rsidR="00CA718F" w:rsidRPr="0050547E">
        <w:t xml:space="preserve"> </w:t>
      </w:r>
      <w:r w:rsidRPr="0050547E">
        <w:t>utvrđeno je nadležno tijelo na razini tijela državne uprave</w:t>
      </w:r>
      <w:r w:rsidR="00163191" w:rsidRPr="0050547E">
        <w:t xml:space="preserve"> (NT)</w:t>
      </w:r>
      <w:r w:rsidRPr="0050547E">
        <w:t>.</w:t>
      </w:r>
    </w:p>
    <w:p w14:paraId="685686C1" w14:textId="64625801" w:rsidR="00EA4A3A" w:rsidRPr="0050547E" w:rsidRDefault="00375F0A" w:rsidP="00375F0A">
      <w:pPr>
        <w:pStyle w:val="t-9-8"/>
        <w:jc w:val="both"/>
        <w:textAlignment w:val="baseline"/>
      </w:pPr>
      <w:r w:rsidRPr="0050547E">
        <w:t xml:space="preserve">Uz </w:t>
      </w:r>
      <w:r w:rsidR="004C1F97" w:rsidRPr="0050547E">
        <w:t xml:space="preserve">NT, </w:t>
      </w:r>
      <w:r w:rsidRPr="0050547E">
        <w:t>za pojedine p</w:t>
      </w:r>
      <w:r w:rsidR="00CA718F" w:rsidRPr="0050547E">
        <w:t>odkomponente imenovana su</w:t>
      </w:r>
      <w:r w:rsidRPr="0050547E">
        <w:t xml:space="preserve"> Provedbena tijela</w:t>
      </w:r>
      <w:r w:rsidR="00163191" w:rsidRPr="0050547E">
        <w:t xml:space="preserve"> (PT)</w:t>
      </w:r>
      <w:r w:rsidRPr="0050547E">
        <w:t xml:space="preserve"> koja obavljaju poslove u vezi s upravljanjem ugovorima o dodjeli bespovratnih sredstava</w:t>
      </w:r>
      <w:r w:rsidR="00CA718F" w:rsidRPr="0050547E">
        <w:t xml:space="preserve"> u okviru pojedinih podkomponenti.</w:t>
      </w:r>
      <w:r w:rsidRPr="0050547E">
        <w:t xml:space="preserve"> </w:t>
      </w:r>
    </w:p>
    <w:p w14:paraId="793AE886" w14:textId="4D1F447E" w:rsidR="00375F0A" w:rsidRPr="0050547E" w:rsidRDefault="00EA4A3A" w:rsidP="00375F0A">
      <w:pPr>
        <w:pStyle w:val="t-9-8"/>
        <w:jc w:val="both"/>
        <w:textAlignment w:val="baseline"/>
        <w:rPr>
          <w:b/>
        </w:rPr>
      </w:pPr>
      <w:r w:rsidRPr="0050547E">
        <w:rPr>
          <w:b/>
        </w:rPr>
        <w:t xml:space="preserve">U slučajevima kada NT nije dodijelio poslove PT-u, a u relevantnima poglavljima ZNP-a se navodi da ih obavlja PT, isto se odnosi na NT. </w:t>
      </w:r>
    </w:p>
    <w:p w14:paraId="439361E7" w14:textId="31D5413D" w:rsidR="009A31B0" w:rsidRPr="0050547E" w:rsidRDefault="009A31B0" w:rsidP="00375F0A">
      <w:pPr>
        <w:pStyle w:val="t-9-8"/>
        <w:jc w:val="both"/>
        <w:textAlignment w:val="baseline"/>
      </w:pPr>
      <w:r w:rsidRPr="0050547E">
        <w:t>Iznimno,</w:t>
      </w:r>
      <w:r w:rsidR="00E2338E" w:rsidRPr="0050547E">
        <w:t xml:space="preserve"> u Komponenti 1 i Komponenti 6,</w:t>
      </w:r>
      <w:r w:rsidRPr="0050547E">
        <w:t xml:space="preserve"> Ministarstvo kulture i medija</w:t>
      </w:r>
      <w:r w:rsidR="00E2338E" w:rsidRPr="0050547E">
        <w:t xml:space="preserve"> obavlja poslove PT-a, koji se za navedene komponente smatraju i poslovima NT-a.</w:t>
      </w:r>
    </w:p>
    <w:p w14:paraId="63F76592" w14:textId="428E8EB6" w:rsidR="002002C4" w:rsidRPr="0050547E" w:rsidRDefault="002002C4" w:rsidP="002002C4">
      <w:pPr>
        <w:jc w:val="both"/>
      </w:pPr>
      <w:r w:rsidRPr="0050547E">
        <w:t xml:space="preserve">Sva tijela uključena u provedbu dužna su imenovati ustrojstvenu jedinicu i djelatnike za obavljanje funkcija za NPOO, uz poštivanje načela razdvajanja funkcija između tijela i u procesima koji se obavljaju. </w:t>
      </w:r>
      <w:r w:rsidR="00EA4A3A" w:rsidRPr="0050547E">
        <w:t xml:space="preserve">Isto se odnosi i na postupke u vezi odlučivanja o prigovorima korisnika te su NT dužna osigurati razdvajanje funkcija odnosno iste osobe ne mogu sudjelovati u oba procesa. </w:t>
      </w:r>
    </w:p>
    <w:p w14:paraId="25008CD9" w14:textId="6ACE0E0F" w:rsidR="00D221FE" w:rsidRPr="0050547E" w:rsidRDefault="00375F0A" w:rsidP="00134712">
      <w:pPr>
        <w:pStyle w:val="t-9-8"/>
        <w:jc w:val="both"/>
        <w:textAlignment w:val="baseline"/>
      </w:pPr>
      <w:r w:rsidRPr="0050547E">
        <w:t xml:space="preserve">Podjela poslova te međusobna prava i obveze u provedbi ulaganja </w:t>
      </w:r>
      <w:r w:rsidR="00163191" w:rsidRPr="0050547E">
        <w:t>NT i PT reguliraju</w:t>
      </w:r>
      <w:r w:rsidR="00CA718F" w:rsidRPr="0050547E">
        <w:t xml:space="preserve"> se</w:t>
      </w:r>
      <w:r w:rsidR="00163191" w:rsidRPr="0050547E">
        <w:t xml:space="preserve"> </w:t>
      </w:r>
      <w:r w:rsidR="00CA718F" w:rsidRPr="0050547E">
        <w:t>s</w:t>
      </w:r>
      <w:r w:rsidRPr="0050547E">
        <w:t>porazumom o delegiranim poslovima između NT-a i PT-a, koj</w:t>
      </w:r>
      <w:r w:rsidR="00162EB0" w:rsidRPr="0050547E">
        <w:t>eg</w:t>
      </w:r>
      <w:r w:rsidRPr="0050547E">
        <w:t xml:space="preserve"> su </w:t>
      </w:r>
      <w:r w:rsidR="00FF6C8A" w:rsidRPr="0050547E">
        <w:t xml:space="preserve">NT-i </w:t>
      </w:r>
      <w:r w:rsidRPr="0050547E">
        <w:t>dužni dostaviti KT-u.</w:t>
      </w:r>
      <w:r w:rsidR="00163191" w:rsidRPr="0050547E">
        <w:t xml:space="preserve"> U sporazumima se za svako ulaganje određuju međusobna prava i obveze u provedbi </w:t>
      </w:r>
      <w:r w:rsidR="00CA718F" w:rsidRPr="0050547E">
        <w:t>koja proizlaze iz zajedničkih nacionalnih pravil</w:t>
      </w:r>
      <w:r w:rsidR="00163191" w:rsidRPr="0050547E">
        <w:t>a.</w:t>
      </w:r>
      <w:r w:rsidR="001C0A84" w:rsidRPr="0050547E">
        <w:t xml:space="preserve"> Sporazumi se zaključuju najkasnije prije pokretanja poziva za dodjelu bespovratnih sredstava.</w:t>
      </w:r>
    </w:p>
    <w:p w14:paraId="21282F82" w14:textId="77777777" w:rsidR="00C0104C" w:rsidRPr="0050547E" w:rsidRDefault="00785B02" w:rsidP="00C0104C">
      <w:pPr>
        <w:pStyle w:val="t-9-8"/>
        <w:jc w:val="both"/>
        <w:textAlignment w:val="baseline"/>
      </w:pPr>
      <w:r w:rsidRPr="0050547E">
        <w:t>P</w:t>
      </w:r>
      <w:r w:rsidR="00C0104C" w:rsidRPr="0050547E">
        <w:t xml:space="preserve">regled </w:t>
      </w:r>
      <w:r w:rsidR="004C1F97" w:rsidRPr="0050547E">
        <w:t xml:space="preserve">NT-a i PT-a </w:t>
      </w:r>
      <w:r w:rsidR="00C0104C" w:rsidRPr="0050547E">
        <w:t xml:space="preserve">dan je u tablici u nastavku. </w:t>
      </w:r>
    </w:p>
    <w:tbl>
      <w:tblPr>
        <w:tblStyle w:val="TableGrid"/>
        <w:tblW w:w="0" w:type="auto"/>
        <w:tblLook w:val="04A0" w:firstRow="1" w:lastRow="0" w:firstColumn="1" w:lastColumn="0" w:noHBand="0" w:noVBand="1"/>
      </w:tblPr>
      <w:tblGrid>
        <w:gridCol w:w="4530"/>
        <w:gridCol w:w="4530"/>
      </w:tblGrid>
      <w:tr w:rsidR="00C0104C" w:rsidRPr="0050547E" w14:paraId="0513F837" w14:textId="77777777" w:rsidTr="00D221FE">
        <w:tc>
          <w:tcPr>
            <w:tcW w:w="9060" w:type="dxa"/>
            <w:gridSpan w:val="2"/>
          </w:tcPr>
          <w:p w14:paraId="1DB35D6E" w14:textId="77777777" w:rsidR="00C0104C" w:rsidRPr="0050547E" w:rsidRDefault="00C0104C" w:rsidP="00D221FE">
            <w:pPr>
              <w:rPr>
                <w:b/>
              </w:rPr>
            </w:pPr>
            <w:r w:rsidRPr="0050547E">
              <w:rPr>
                <w:b/>
              </w:rPr>
              <w:t>Tijela državne uprave nadležna za komponentu/podkomponentu Nacionalnog plana oporavka i otpornosti</w:t>
            </w:r>
          </w:p>
        </w:tc>
      </w:tr>
      <w:tr w:rsidR="00C0104C" w:rsidRPr="0050547E" w14:paraId="51AA0F23" w14:textId="77777777" w:rsidTr="00D221FE">
        <w:tc>
          <w:tcPr>
            <w:tcW w:w="9060" w:type="dxa"/>
            <w:gridSpan w:val="2"/>
          </w:tcPr>
          <w:p w14:paraId="6A2612BF" w14:textId="77777777" w:rsidR="00C0104C" w:rsidRPr="0050547E" w:rsidRDefault="00C0104C" w:rsidP="00D221FE">
            <w:r w:rsidRPr="0050547E">
              <w:rPr>
                <w:b/>
              </w:rPr>
              <w:t>C1.</w:t>
            </w:r>
            <w:r w:rsidRPr="0050547E">
              <w:t xml:space="preserve"> </w:t>
            </w:r>
            <w:r w:rsidRPr="0050547E">
              <w:rPr>
                <w:b/>
              </w:rPr>
              <w:t>Gospodarstvo</w:t>
            </w:r>
          </w:p>
        </w:tc>
      </w:tr>
      <w:tr w:rsidR="00C0104C" w:rsidRPr="0050547E" w14:paraId="350F2354" w14:textId="77777777" w:rsidTr="00D221FE">
        <w:tc>
          <w:tcPr>
            <w:tcW w:w="4530" w:type="dxa"/>
          </w:tcPr>
          <w:p w14:paraId="0413A52F" w14:textId="77777777" w:rsidR="00C0104C" w:rsidRPr="0050547E" w:rsidRDefault="00C0104C" w:rsidP="00D221FE">
            <w:r w:rsidRPr="0050547E">
              <w:rPr>
                <w:b/>
              </w:rPr>
              <w:t>C1.1.</w:t>
            </w:r>
            <w:r w:rsidRPr="0050547E">
              <w:t xml:space="preserve"> Otporno, zeleno i digitalno gospodarstvo</w:t>
            </w:r>
          </w:p>
        </w:tc>
        <w:tc>
          <w:tcPr>
            <w:tcW w:w="4530" w:type="dxa"/>
          </w:tcPr>
          <w:p w14:paraId="00B4AC08" w14:textId="77777777" w:rsidR="00C0104C" w:rsidRPr="0050547E" w:rsidRDefault="00C0104C" w:rsidP="00D221FE">
            <w:r w:rsidRPr="0050547E">
              <w:t>Ministarstvo gospodarstva i održivog razvoja</w:t>
            </w:r>
          </w:p>
          <w:p w14:paraId="2E386BF9" w14:textId="77777777" w:rsidR="00C0104C" w:rsidRPr="0050547E" w:rsidRDefault="00C0104C" w:rsidP="00D221FE"/>
          <w:p w14:paraId="45930AB9" w14:textId="77777777" w:rsidR="00C0104C" w:rsidRPr="0050547E" w:rsidRDefault="00C0104C" w:rsidP="00D221FE">
            <w:pPr>
              <w:jc w:val="both"/>
            </w:pPr>
            <w:r w:rsidRPr="0050547E">
              <w:t>Provedbena tijela: Hrvatska banka za obnovu i razvitak (HBOR), Hrvatska agencija za malo gospodarstvo, inovacije i investicije (HAMAG BICRO) i Ministarstvo kulture i medija</w:t>
            </w:r>
          </w:p>
        </w:tc>
      </w:tr>
      <w:tr w:rsidR="00C0104C" w:rsidRPr="0050547E" w14:paraId="62647D80" w14:textId="77777777" w:rsidTr="00D221FE">
        <w:tc>
          <w:tcPr>
            <w:tcW w:w="4530" w:type="dxa"/>
          </w:tcPr>
          <w:p w14:paraId="20CB0DA8" w14:textId="77777777" w:rsidR="00C0104C" w:rsidRPr="0050547E" w:rsidRDefault="00C0104C" w:rsidP="00D221FE">
            <w:r w:rsidRPr="0050547E">
              <w:rPr>
                <w:b/>
              </w:rPr>
              <w:t>C1.2.</w:t>
            </w:r>
            <w:r w:rsidRPr="0050547E">
              <w:t xml:space="preserve"> Energetska tranzicija za održivo gospodarstvo</w:t>
            </w:r>
          </w:p>
        </w:tc>
        <w:tc>
          <w:tcPr>
            <w:tcW w:w="4530" w:type="dxa"/>
          </w:tcPr>
          <w:p w14:paraId="28D7AC17" w14:textId="77777777" w:rsidR="00C0104C" w:rsidRPr="0050547E" w:rsidRDefault="00C0104C" w:rsidP="00D221FE">
            <w:pPr>
              <w:jc w:val="both"/>
            </w:pPr>
            <w:r w:rsidRPr="0050547E">
              <w:t>Ministarstvo gospodarstva i održivog razvoja</w:t>
            </w:r>
          </w:p>
          <w:p w14:paraId="74F1C1D3" w14:textId="77777777" w:rsidR="00C0104C" w:rsidRPr="0050547E" w:rsidRDefault="00C0104C" w:rsidP="00D221FE">
            <w:pPr>
              <w:jc w:val="both"/>
            </w:pPr>
          </w:p>
          <w:p w14:paraId="79A5A2D3" w14:textId="77777777" w:rsidR="00C0104C" w:rsidRPr="0050547E" w:rsidRDefault="00C0104C" w:rsidP="00D221FE">
            <w:pPr>
              <w:jc w:val="both"/>
            </w:pPr>
            <w:r w:rsidRPr="0050547E">
              <w:t>Provedbeno tijelo: Fond za zaštitu okoliša i energetsku učinkovitost (FZOEU)</w:t>
            </w:r>
          </w:p>
        </w:tc>
      </w:tr>
      <w:tr w:rsidR="00C0104C" w:rsidRPr="0050547E" w14:paraId="0C629731" w14:textId="77777777" w:rsidTr="00D221FE">
        <w:tc>
          <w:tcPr>
            <w:tcW w:w="4530" w:type="dxa"/>
          </w:tcPr>
          <w:p w14:paraId="442F734A" w14:textId="77777777" w:rsidR="00C0104C" w:rsidRPr="0050547E" w:rsidRDefault="00C0104C" w:rsidP="00D221FE">
            <w:r w:rsidRPr="0050547E">
              <w:rPr>
                <w:b/>
              </w:rPr>
              <w:t>C1.3.</w:t>
            </w:r>
            <w:r w:rsidRPr="0050547E">
              <w:t xml:space="preserve"> Unaprjeđenje vodnog gospodarstva i gospodarenja otpadom</w:t>
            </w:r>
          </w:p>
        </w:tc>
        <w:tc>
          <w:tcPr>
            <w:tcW w:w="4530" w:type="dxa"/>
          </w:tcPr>
          <w:p w14:paraId="6B66A4EA" w14:textId="77777777" w:rsidR="00C0104C" w:rsidRPr="0050547E" w:rsidRDefault="00C0104C" w:rsidP="00D221FE">
            <w:pPr>
              <w:jc w:val="both"/>
            </w:pPr>
            <w:r w:rsidRPr="0050547E">
              <w:t>Ministarstvo gospodarstva i održivog razvoja</w:t>
            </w:r>
          </w:p>
          <w:p w14:paraId="5BD18657" w14:textId="77777777" w:rsidR="00C0104C" w:rsidRPr="0050547E" w:rsidRDefault="00C0104C" w:rsidP="00D221FE">
            <w:pPr>
              <w:jc w:val="both"/>
            </w:pPr>
          </w:p>
          <w:p w14:paraId="101B8FA6" w14:textId="77777777" w:rsidR="00C0104C" w:rsidRPr="0050547E" w:rsidRDefault="00C0104C" w:rsidP="00D221FE">
            <w:pPr>
              <w:jc w:val="both"/>
            </w:pPr>
            <w:r w:rsidRPr="0050547E">
              <w:t>Provedbena tijela: Hrvatske vode (HV), Fond za zaštitu okoliša i energetsku učinkovitost (FZOEU)</w:t>
            </w:r>
          </w:p>
        </w:tc>
      </w:tr>
      <w:tr w:rsidR="00C0104C" w:rsidRPr="0050547E" w14:paraId="02F8D8AD" w14:textId="77777777" w:rsidTr="00D221FE">
        <w:tc>
          <w:tcPr>
            <w:tcW w:w="4530" w:type="dxa"/>
          </w:tcPr>
          <w:p w14:paraId="3D4EFC02" w14:textId="77777777" w:rsidR="00C0104C" w:rsidRPr="0050547E" w:rsidRDefault="00C0104C" w:rsidP="00D221FE">
            <w:r w:rsidRPr="0050547E">
              <w:rPr>
                <w:b/>
              </w:rPr>
              <w:t>C1.4.</w:t>
            </w:r>
            <w:r w:rsidRPr="0050547E">
              <w:t xml:space="preserve"> Razvoj konkurentnog, energetski održivog i učinkovitog prometnog sustava</w:t>
            </w:r>
          </w:p>
        </w:tc>
        <w:tc>
          <w:tcPr>
            <w:tcW w:w="4530" w:type="dxa"/>
          </w:tcPr>
          <w:p w14:paraId="1A269DF7" w14:textId="77777777" w:rsidR="00C0104C" w:rsidRPr="0050547E" w:rsidRDefault="00C0104C" w:rsidP="00D221FE">
            <w:pPr>
              <w:jc w:val="both"/>
            </w:pPr>
            <w:r w:rsidRPr="0050547E">
              <w:t>Ministarstvo mora prometa i infrastrukture</w:t>
            </w:r>
          </w:p>
          <w:p w14:paraId="5686B9E9" w14:textId="77777777" w:rsidR="00C0104C" w:rsidRPr="0050547E" w:rsidRDefault="00C0104C" w:rsidP="00D221FE">
            <w:pPr>
              <w:jc w:val="both"/>
            </w:pPr>
          </w:p>
          <w:p w14:paraId="09970DCB" w14:textId="77777777" w:rsidR="00C0104C" w:rsidRPr="0050547E" w:rsidRDefault="00C0104C" w:rsidP="00D221FE">
            <w:pPr>
              <w:jc w:val="both"/>
              <w:rPr>
                <w:b/>
              </w:rPr>
            </w:pPr>
            <w:r w:rsidRPr="0050547E">
              <w:t>Provedbeno tijelo: Središnja agencija za financiranje i ugovaranje (SAFU)</w:t>
            </w:r>
          </w:p>
        </w:tc>
      </w:tr>
      <w:tr w:rsidR="00C0104C" w:rsidRPr="0050547E" w14:paraId="44BAF4EF" w14:textId="77777777" w:rsidTr="00D221FE">
        <w:tc>
          <w:tcPr>
            <w:tcW w:w="4530" w:type="dxa"/>
          </w:tcPr>
          <w:p w14:paraId="1F9D139B" w14:textId="77777777" w:rsidR="00C0104C" w:rsidRPr="0050547E" w:rsidRDefault="00C0104C" w:rsidP="00D221FE">
            <w:r w:rsidRPr="0050547E">
              <w:rPr>
                <w:b/>
              </w:rPr>
              <w:t>C1.5.</w:t>
            </w:r>
            <w:r w:rsidRPr="0050547E">
              <w:t xml:space="preserve"> Unaprjeđenje korištenja prirodnih resursa i jačanje lanca opskrbe hranom</w:t>
            </w:r>
          </w:p>
        </w:tc>
        <w:tc>
          <w:tcPr>
            <w:tcW w:w="4530" w:type="dxa"/>
          </w:tcPr>
          <w:p w14:paraId="6805E1F9" w14:textId="77777777" w:rsidR="00C0104C" w:rsidRPr="0050547E" w:rsidRDefault="00C0104C" w:rsidP="00D221FE">
            <w:pPr>
              <w:jc w:val="both"/>
              <w:rPr>
                <w:b/>
              </w:rPr>
            </w:pPr>
            <w:r w:rsidRPr="0050547E">
              <w:t>Ministarstvo poljoprivrede</w:t>
            </w:r>
          </w:p>
        </w:tc>
      </w:tr>
      <w:tr w:rsidR="00C0104C" w:rsidRPr="0050547E" w14:paraId="3A9B7756" w14:textId="77777777" w:rsidTr="00D221FE">
        <w:tc>
          <w:tcPr>
            <w:tcW w:w="4530" w:type="dxa"/>
          </w:tcPr>
          <w:p w14:paraId="535348BE" w14:textId="77777777" w:rsidR="00C0104C" w:rsidRPr="0050547E" w:rsidRDefault="00C0104C" w:rsidP="00D221FE">
            <w:r w:rsidRPr="0050547E">
              <w:rPr>
                <w:b/>
              </w:rPr>
              <w:t>C1.6.</w:t>
            </w:r>
            <w:r w:rsidRPr="0050547E">
              <w:t xml:space="preserve"> Razvoj održivog, inovativnog i otpornog turizma</w:t>
            </w:r>
          </w:p>
        </w:tc>
        <w:tc>
          <w:tcPr>
            <w:tcW w:w="4530" w:type="dxa"/>
          </w:tcPr>
          <w:p w14:paraId="3D1A8BA6" w14:textId="77777777" w:rsidR="00C0104C" w:rsidRPr="0050547E" w:rsidRDefault="00C0104C" w:rsidP="00D221FE">
            <w:pPr>
              <w:jc w:val="both"/>
            </w:pPr>
            <w:r w:rsidRPr="0050547E">
              <w:t>Ministarstvo turizma i sporta</w:t>
            </w:r>
          </w:p>
          <w:p w14:paraId="3E6C24FD" w14:textId="77777777" w:rsidR="00C0104C" w:rsidRPr="0050547E" w:rsidRDefault="00C0104C" w:rsidP="00D221FE">
            <w:pPr>
              <w:jc w:val="both"/>
            </w:pPr>
          </w:p>
          <w:p w14:paraId="55D3D4E7" w14:textId="77777777" w:rsidR="00C0104C" w:rsidRPr="0050547E" w:rsidRDefault="00C0104C" w:rsidP="00D221FE">
            <w:pPr>
              <w:jc w:val="both"/>
            </w:pPr>
            <w:r w:rsidRPr="0050547E">
              <w:t>Provedbena tijela: Središnja agencija za financiranje i ugovaranje (SAFU) i Hrvatska agencija za malo gospodarstvo, inovacije i investicije (HAMAG BICRO)</w:t>
            </w:r>
          </w:p>
        </w:tc>
      </w:tr>
      <w:tr w:rsidR="00C0104C" w:rsidRPr="0050547E" w14:paraId="59CA8AA5" w14:textId="77777777" w:rsidTr="00D221FE">
        <w:tc>
          <w:tcPr>
            <w:tcW w:w="9060" w:type="dxa"/>
            <w:gridSpan w:val="2"/>
          </w:tcPr>
          <w:p w14:paraId="793DFAC7" w14:textId="77777777" w:rsidR="00C0104C" w:rsidRPr="0050547E" w:rsidRDefault="00C0104C" w:rsidP="00D221FE">
            <w:pPr>
              <w:rPr>
                <w:b/>
              </w:rPr>
            </w:pPr>
            <w:r w:rsidRPr="0050547E">
              <w:rPr>
                <w:b/>
              </w:rPr>
              <w:t>C2. Javna uprava, pravosuđe i državna imovina</w:t>
            </w:r>
          </w:p>
        </w:tc>
      </w:tr>
      <w:tr w:rsidR="00C0104C" w:rsidRPr="0050547E" w14:paraId="462A157C" w14:textId="77777777" w:rsidTr="00D221FE">
        <w:tc>
          <w:tcPr>
            <w:tcW w:w="4530" w:type="dxa"/>
          </w:tcPr>
          <w:p w14:paraId="4A35BA93" w14:textId="77777777" w:rsidR="00C0104C" w:rsidRPr="0050547E" w:rsidRDefault="00C0104C" w:rsidP="00D221FE">
            <w:pPr>
              <w:rPr>
                <w:b/>
              </w:rPr>
            </w:pPr>
            <w:r w:rsidRPr="0050547E">
              <w:rPr>
                <w:b/>
              </w:rPr>
              <w:t xml:space="preserve">C2.1. </w:t>
            </w:r>
            <w:r w:rsidRPr="0050547E">
              <w:t>Jačanje kapaciteta za izradu i provedbu javnih politika i projekata</w:t>
            </w:r>
          </w:p>
        </w:tc>
        <w:tc>
          <w:tcPr>
            <w:tcW w:w="4530" w:type="dxa"/>
          </w:tcPr>
          <w:p w14:paraId="0A43830E" w14:textId="77777777" w:rsidR="00C0104C" w:rsidRPr="0050547E" w:rsidRDefault="00C0104C" w:rsidP="00D221FE">
            <w:pPr>
              <w:jc w:val="both"/>
            </w:pPr>
            <w:r w:rsidRPr="0050547E">
              <w:t xml:space="preserve">Ministarstvo regionalnoga razvoja i fondova EU </w:t>
            </w:r>
          </w:p>
          <w:p w14:paraId="5B0767E8" w14:textId="77777777" w:rsidR="00C0104C" w:rsidRPr="0050547E" w:rsidRDefault="00C0104C" w:rsidP="00D221FE">
            <w:pPr>
              <w:jc w:val="center"/>
              <w:rPr>
                <w:b/>
              </w:rPr>
            </w:pPr>
          </w:p>
        </w:tc>
      </w:tr>
      <w:tr w:rsidR="00C0104C" w:rsidRPr="0050547E" w14:paraId="335C09F7" w14:textId="77777777" w:rsidTr="00D221FE">
        <w:tc>
          <w:tcPr>
            <w:tcW w:w="4530" w:type="dxa"/>
          </w:tcPr>
          <w:p w14:paraId="57870698" w14:textId="77777777" w:rsidR="00C0104C" w:rsidRPr="0050547E" w:rsidRDefault="00C0104C" w:rsidP="00D221FE">
            <w:pPr>
              <w:rPr>
                <w:b/>
              </w:rPr>
            </w:pPr>
            <w:r w:rsidRPr="0050547E">
              <w:rPr>
                <w:b/>
              </w:rPr>
              <w:t>C2.2.</w:t>
            </w:r>
            <w:r w:rsidRPr="0050547E">
              <w:t xml:space="preserve"> Daljnje unaprjeđenje učinkovitosti javne uprave</w:t>
            </w:r>
          </w:p>
        </w:tc>
        <w:tc>
          <w:tcPr>
            <w:tcW w:w="4530" w:type="dxa"/>
          </w:tcPr>
          <w:p w14:paraId="7214D92C" w14:textId="77777777" w:rsidR="00C0104C" w:rsidRPr="0050547E" w:rsidRDefault="00C0104C" w:rsidP="00D221FE">
            <w:pPr>
              <w:jc w:val="both"/>
            </w:pPr>
            <w:r w:rsidRPr="0050547E">
              <w:t>Ministarstvo pravosuđa i uprave</w:t>
            </w:r>
          </w:p>
          <w:p w14:paraId="24DC52AA" w14:textId="77777777" w:rsidR="00C0104C" w:rsidRPr="0050547E" w:rsidRDefault="00C0104C" w:rsidP="00D221FE"/>
        </w:tc>
      </w:tr>
      <w:tr w:rsidR="00C0104C" w:rsidRPr="0050547E" w14:paraId="5BFBA833" w14:textId="77777777" w:rsidTr="00D221FE">
        <w:tc>
          <w:tcPr>
            <w:tcW w:w="4530" w:type="dxa"/>
          </w:tcPr>
          <w:p w14:paraId="6CF72A23" w14:textId="77777777" w:rsidR="00C0104C" w:rsidRPr="0050547E" w:rsidRDefault="00C0104C" w:rsidP="00D221FE">
            <w:pPr>
              <w:rPr>
                <w:b/>
              </w:rPr>
            </w:pPr>
            <w:r w:rsidRPr="0050547E">
              <w:rPr>
                <w:b/>
              </w:rPr>
              <w:t xml:space="preserve">C2.3. </w:t>
            </w:r>
            <w:r w:rsidRPr="0050547E">
              <w:t>Digitalna transformacija društva i javne uprave</w:t>
            </w:r>
          </w:p>
        </w:tc>
        <w:tc>
          <w:tcPr>
            <w:tcW w:w="4530" w:type="dxa"/>
          </w:tcPr>
          <w:p w14:paraId="61185FA6" w14:textId="77777777" w:rsidR="00C0104C" w:rsidRPr="0050547E" w:rsidRDefault="00C0104C" w:rsidP="00D221FE">
            <w:pPr>
              <w:jc w:val="both"/>
            </w:pPr>
            <w:r w:rsidRPr="0050547E">
              <w:t xml:space="preserve">Središnji državni ured za razvoj digitalnog društva </w:t>
            </w:r>
          </w:p>
          <w:p w14:paraId="7F1A4289" w14:textId="77777777" w:rsidR="00C0104C" w:rsidRPr="0050547E" w:rsidRDefault="00C0104C" w:rsidP="00D221FE">
            <w:pPr>
              <w:jc w:val="both"/>
            </w:pPr>
          </w:p>
          <w:p w14:paraId="2D777CCE" w14:textId="77777777" w:rsidR="00C0104C" w:rsidRPr="0050547E" w:rsidRDefault="00C0104C" w:rsidP="00D221FE">
            <w:pPr>
              <w:jc w:val="both"/>
            </w:pPr>
            <w:r w:rsidRPr="0050547E">
              <w:t>Provedbeno tijelo za investicije C2.3. R4-I1 i C2.3. R4-I2: Središnja agencija za financiranje i ugovaranje (SAFU)</w:t>
            </w:r>
          </w:p>
        </w:tc>
      </w:tr>
      <w:tr w:rsidR="00C0104C" w:rsidRPr="0050547E" w14:paraId="250F2DEE" w14:textId="77777777" w:rsidTr="00D221FE">
        <w:tc>
          <w:tcPr>
            <w:tcW w:w="4530" w:type="dxa"/>
          </w:tcPr>
          <w:p w14:paraId="6070A3A9" w14:textId="77777777" w:rsidR="00C0104C" w:rsidRPr="0050547E" w:rsidRDefault="00C0104C" w:rsidP="00D221FE">
            <w:pPr>
              <w:rPr>
                <w:b/>
              </w:rPr>
            </w:pPr>
            <w:r w:rsidRPr="0050547E">
              <w:rPr>
                <w:b/>
              </w:rPr>
              <w:t xml:space="preserve">C2.4. </w:t>
            </w:r>
            <w:r w:rsidRPr="0050547E">
              <w:t>Unaprjeđenje upravljanja državnom imovinom</w:t>
            </w:r>
          </w:p>
        </w:tc>
        <w:tc>
          <w:tcPr>
            <w:tcW w:w="4530" w:type="dxa"/>
          </w:tcPr>
          <w:p w14:paraId="5C438341" w14:textId="77777777" w:rsidR="00C0104C" w:rsidRPr="0050547E" w:rsidRDefault="00C0104C" w:rsidP="00D221FE">
            <w:pPr>
              <w:jc w:val="both"/>
            </w:pPr>
            <w:r w:rsidRPr="0050547E">
              <w:t>Ministarstvo prostornoga uređenja, graditeljstva i državne imovine</w:t>
            </w:r>
          </w:p>
        </w:tc>
      </w:tr>
      <w:tr w:rsidR="00C0104C" w:rsidRPr="0050547E" w14:paraId="378403D2" w14:textId="77777777" w:rsidTr="00D221FE">
        <w:tc>
          <w:tcPr>
            <w:tcW w:w="4530" w:type="dxa"/>
          </w:tcPr>
          <w:p w14:paraId="5261CAB8" w14:textId="77777777" w:rsidR="00C0104C" w:rsidRPr="0050547E" w:rsidRDefault="00C0104C" w:rsidP="00D221FE">
            <w:pPr>
              <w:rPr>
                <w:b/>
              </w:rPr>
            </w:pPr>
            <w:r w:rsidRPr="0050547E">
              <w:rPr>
                <w:b/>
              </w:rPr>
              <w:t xml:space="preserve">C2.5. </w:t>
            </w:r>
            <w:r w:rsidRPr="0050547E">
              <w:t>Moderno pravosuđe spremno za buduće izazove</w:t>
            </w:r>
          </w:p>
        </w:tc>
        <w:tc>
          <w:tcPr>
            <w:tcW w:w="4530" w:type="dxa"/>
          </w:tcPr>
          <w:p w14:paraId="0CAAC4B9" w14:textId="77777777" w:rsidR="00C0104C" w:rsidRPr="0050547E" w:rsidRDefault="00C0104C" w:rsidP="00D221FE">
            <w:pPr>
              <w:jc w:val="both"/>
            </w:pPr>
            <w:r w:rsidRPr="0050547E">
              <w:t>Ministarstvo pravosuđa i uprave</w:t>
            </w:r>
          </w:p>
          <w:p w14:paraId="0E499273" w14:textId="77777777" w:rsidR="00C0104C" w:rsidRPr="0050547E" w:rsidRDefault="00C0104C" w:rsidP="00D221FE">
            <w:pPr>
              <w:jc w:val="both"/>
              <w:rPr>
                <w:b/>
              </w:rPr>
            </w:pPr>
          </w:p>
        </w:tc>
      </w:tr>
      <w:tr w:rsidR="00C0104C" w:rsidRPr="0050547E" w14:paraId="139292CC" w14:textId="77777777" w:rsidTr="00D221FE">
        <w:tc>
          <w:tcPr>
            <w:tcW w:w="4530" w:type="dxa"/>
          </w:tcPr>
          <w:p w14:paraId="5E93520C" w14:textId="77777777" w:rsidR="00C0104C" w:rsidRPr="0050547E" w:rsidRDefault="00C0104C" w:rsidP="00D221FE">
            <w:pPr>
              <w:rPr>
                <w:b/>
              </w:rPr>
            </w:pPr>
            <w:r w:rsidRPr="0050547E">
              <w:rPr>
                <w:b/>
              </w:rPr>
              <w:t>C2.6.</w:t>
            </w:r>
            <w:r w:rsidRPr="0050547E">
              <w:t xml:space="preserve"> Sprječavanje i suzbijanje korupcije</w:t>
            </w:r>
          </w:p>
        </w:tc>
        <w:tc>
          <w:tcPr>
            <w:tcW w:w="4530" w:type="dxa"/>
          </w:tcPr>
          <w:p w14:paraId="54BF907E" w14:textId="77777777" w:rsidR="00C0104C" w:rsidRPr="0050547E" w:rsidRDefault="00C0104C" w:rsidP="00D221FE">
            <w:pPr>
              <w:jc w:val="both"/>
            </w:pPr>
            <w:r w:rsidRPr="0050547E">
              <w:t>Ministarstvo pravosuđa i uprave</w:t>
            </w:r>
          </w:p>
          <w:p w14:paraId="54170E75" w14:textId="77777777" w:rsidR="00C0104C" w:rsidRPr="0050547E" w:rsidRDefault="00C0104C" w:rsidP="00D221FE">
            <w:pPr>
              <w:jc w:val="both"/>
            </w:pPr>
          </w:p>
        </w:tc>
      </w:tr>
      <w:tr w:rsidR="00C0104C" w:rsidRPr="0050547E" w14:paraId="02D0ED0D" w14:textId="77777777" w:rsidTr="00D221FE">
        <w:tc>
          <w:tcPr>
            <w:tcW w:w="4530" w:type="dxa"/>
          </w:tcPr>
          <w:p w14:paraId="79164BFC" w14:textId="77777777" w:rsidR="00C0104C" w:rsidRPr="0050547E" w:rsidRDefault="00C0104C" w:rsidP="00D221FE">
            <w:pPr>
              <w:rPr>
                <w:b/>
              </w:rPr>
            </w:pPr>
            <w:r w:rsidRPr="0050547E">
              <w:rPr>
                <w:b/>
              </w:rPr>
              <w:t>C2.7.</w:t>
            </w:r>
            <w:r w:rsidRPr="0050547E">
              <w:t xml:space="preserve"> Jačanje fiskalnog okvira</w:t>
            </w:r>
          </w:p>
        </w:tc>
        <w:tc>
          <w:tcPr>
            <w:tcW w:w="4530" w:type="dxa"/>
          </w:tcPr>
          <w:p w14:paraId="676E055F" w14:textId="77777777" w:rsidR="00C0104C" w:rsidRPr="0050547E" w:rsidRDefault="00C0104C" w:rsidP="00D221FE">
            <w:pPr>
              <w:jc w:val="both"/>
              <w:rPr>
                <w:b/>
              </w:rPr>
            </w:pPr>
            <w:r w:rsidRPr="0050547E">
              <w:t>Ministarstvo financija</w:t>
            </w:r>
          </w:p>
        </w:tc>
      </w:tr>
      <w:tr w:rsidR="00C0104C" w:rsidRPr="0050547E" w14:paraId="7AD5F6C5" w14:textId="77777777" w:rsidTr="00D221FE">
        <w:tc>
          <w:tcPr>
            <w:tcW w:w="4530" w:type="dxa"/>
          </w:tcPr>
          <w:p w14:paraId="2422AF8A" w14:textId="77777777" w:rsidR="00C0104C" w:rsidRPr="0050547E" w:rsidRDefault="00C0104C" w:rsidP="00D221FE">
            <w:pPr>
              <w:rPr>
                <w:b/>
              </w:rPr>
            </w:pPr>
            <w:r w:rsidRPr="0050547E">
              <w:rPr>
                <w:b/>
              </w:rPr>
              <w:t>C2.8.</w:t>
            </w:r>
            <w:r w:rsidRPr="0050547E">
              <w:t xml:space="preserve"> Jačanje okvira za sprječavanje pranja novca</w:t>
            </w:r>
          </w:p>
        </w:tc>
        <w:tc>
          <w:tcPr>
            <w:tcW w:w="4530" w:type="dxa"/>
          </w:tcPr>
          <w:p w14:paraId="61B5143B" w14:textId="77777777" w:rsidR="00C0104C" w:rsidRPr="0050547E" w:rsidRDefault="00C0104C" w:rsidP="00D221FE">
            <w:pPr>
              <w:jc w:val="both"/>
              <w:rPr>
                <w:b/>
              </w:rPr>
            </w:pPr>
            <w:r w:rsidRPr="0050547E">
              <w:t>Ministarstvo financija</w:t>
            </w:r>
          </w:p>
        </w:tc>
      </w:tr>
      <w:tr w:rsidR="00C0104C" w:rsidRPr="0050547E" w14:paraId="16A7B9D7" w14:textId="77777777" w:rsidTr="00D221FE">
        <w:tc>
          <w:tcPr>
            <w:tcW w:w="4530" w:type="dxa"/>
          </w:tcPr>
          <w:p w14:paraId="7D68CD83" w14:textId="77777777" w:rsidR="00C0104C" w:rsidRPr="0050547E" w:rsidRDefault="00C0104C" w:rsidP="00D221FE">
            <w:r w:rsidRPr="0050547E">
              <w:rPr>
                <w:b/>
              </w:rPr>
              <w:t>C2.9.</w:t>
            </w:r>
            <w:r w:rsidRPr="0050547E">
              <w:t xml:space="preserve"> Jačanje okvira za javnu nabavu</w:t>
            </w:r>
          </w:p>
        </w:tc>
        <w:tc>
          <w:tcPr>
            <w:tcW w:w="4530" w:type="dxa"/>
          </w:tcPr>
          <w:p w14:paraId="38A114CC" w14:textId="77777777" w:rsidR="00C0104C" w:rsidRPr="0050547E" w:rsidRDefault="00C0104C" w:rsidP="00D221FE">
            <w:pPr>
              <w:jc w:val="both"/>
            </w:pPr>
            <w:r w:rsidRPr="0050547E">
              <w:t>Ministarstvo gospodarstva i održivog razvoja</w:t>
            </w:r>
          </w:p>
        </w:tc>
      </w:tr>
      <w:tr w:rsidR="00C0104C" w:rsidRPr="0050547E" w14:paraId="4DFFB33C" w14:textId="77777777" w:rsidTr="00D221FE">
        <w:tc>
          <w:tcPr>
            <w:tcW w:w="9060" w:type="dxa"/>
            <w:gridSpan w:val="2"/>
          </w:tcPr>
          <w:p w14:paraId="3B913DE1" w14:textId="77777777" w:rsidR="00C0104C" w:rsidRPr="0050547E" w:rsidRDefault="00C0104C" w:rsidP="00D221FE">
            <w:pPr>
              <w:rPr>
                <w:b/>
              </w:rPr>
            </w:pPr>
            <w:r w:rsidRPr="0050547E">
              <w:rPr>
                <w:b/>
              </w:rPr>
              <w:t>C3. Obrazovanje, znanost i istraživanje</w:t>
            </w:r>
          </w:p>
        </w:tc>
      </w:tr>
      <w:tr w:rsidR="00C0104C" w:rsidRPr="0050547E" w14:paraId="0D92C331" w14:textId="77777777" w:rsidTr="00D221FE">
        <w:tc>
          <w:tcPr>
            <w:tcW w:w="4530" w:type="dxa"/>
          </w:tcPr>
          <w:p w14:paraId="658BDE1C" w14:textId="77777777" w:rsidR="00C0104C" w:rsidRPr="0050547E" w:rsidRDefault="00C0104C" w:rsidP="00D221FE">
            <w:pPr>
              <w:rPr>
                <w:b/>
              </w:rPr>
            </w:pPr>
            <w:r w:rsidRPr="0050547E">
              <w:rPr>
                <w:b/>
              </w:rPr>
              <w:t xml:space="preserve">C3.1. </w:t>
            </w:r>
            <w:r w:rsidRPr="0050547E">
              <w:t>Reforma obrazovnog sustava</w:t>
            </w:r>
          </w:p>
        </w:tc>
        <w:tc>
          <w:tcPr>
            <w:tcW w:w="4530" w:type="dxa"/>
          </w:tcPr>
          <w:p w14:paraId="41D4C5CB" w14:textId="77777777" w:rsidR="00C0104C" w:rsidRPr="0050547E" w:rsidRDefault="00C0104C" w:rsidP="00D221FE">
            <w:pPr>
              <w:jc w:val="both"/>
            </w:pPr>
            <w:r w:rsidRPr="0050547E">
              <w:t>Ministarstvo znanosti i obrazovanja</w:t>
            </w:r>
          </w:p>
          <w:p w14:paraId="1AB4CC9F" w14:textId="77777777" w:rsidR="00C0104C" w:rsidRPr="0050547E" w:rsidRDefault="00C0104C" w:rsidP="00D221FE">
            <w:pPr>
              <w:jc w:val="both"/>
            </w:pPr>
          </w:p>
          <w:p w14:paraId="251ABB5E" w14:textId="77777777" w:rsidR="00C0104C" w:rsidRPr="0050547E" w:rsidRDefault="00C0104C" w:rsidP="00D221FE">
            <w:pPr>
              <w:jc w:val="both"/>
            </w:pPr>
            <w:r w:rsidRPr="0050547E">
              <w:t>Provedbeno tijelo: Središnja agencija za financiranje i ugovaranje (SAFU)</w:t>
            </w:r>
          </w:p>
        </w:tc>
      </w:tr>
      <w:tr w:rsidR="00C0104C" w:rsidRPr="0050547E" w14:paraId="2ADC1ACF" w14:textId="77777777" w:rsidTr="00D221FE">
        <w:tc>
          <w:tcPr>
            <w:tcW w:w="4530" w:type="dxa"/>
          </w:tcPr>
          <w:p w14:paraId="5256F190" w14:textId="77777777" w:rsidR="00C0104C" w:rsidRPr="0050547E" w:rsidRDefault="00C0104C" w:rsidP="00D221FE">
            <w:pPr>
              <w:rPr>
                <w:b/>
              </w:rPr>
            </w:pPr>
            <w:r w:rsidRPr="0050547E">
              <w:rPr>
                <w:b/>
              </w:rPr>
              <w:t xml:space="preserve">C3.2. </w:t>
            </w:r>
            <w:r w:rsidRPr="0050547E">
              <w:t>Podizanje istraživačkog i inovacijskog kapaciteta</w:t>
            </w:r>
          </w:p>
        </w:tc>
        <w:tc>
          <w:tcPr>
            <w:tcW w:w="4530" w:type="dxa"/>
          </w:tcPr>
          <w:p w14:paraId="6C7DF514" w14:textId="77777777" w:rsidR="00C0104C" w:rsidRPr="0050547E" w:rsidRDefault="00C0104C" w:rsidP="00D221FE">
            <w:pPr>
              <w:jc w:val="both"/>
            </w:pPr>
            <w:r w:rsidRPr="0050547E">
              <w:t>Ministarstvo znanosti i obrazovanja</w:t>
            </w:r>
          </w:p>
          <w:p w14:paraId="37300351" w14:textId="77777777" w:rsidR="00C0104C" w:rsidRPr="0050547E" w:rsidRDefault="00C0104C" w:rsidP="00D221FE">
            <w:pPr>
              <w:jc w:val="both"/>
            </w:pPr>
          </w:p>
          <w:p w14:paraId="47FC086D" w14:textId="77777777" w:rsidR="00C0104C" w:rsidRPr="0050547E" w:rsidRDefault="00C0104C" w:rsidP="00D221FE">
            <w:pPr>
              <w:jc w:val="both"/>
            </w:pPr>
            <w:r w:rsidRPr="0050547E">
              <w:t>Provedbena tijela: Hrvatska zaklada za znanost (HRZZ) i Hrvatska agencija za malo gospodarstvo, inovacije i investicije (HAMAG BICRO)</w:t>
            </w:r>
          </w:p>
        </w:tc>
      </w:tr>
      <w:tr w:rsidR="00C0104C" w:rsidRPr="0050547E" w14:paraId="08E140E5" w14:textId="77777777" w:rsidTr="00D221FE">
        <w:tc>
          <w:tcPr>
            <w:tcW w:w="9060" w:type="dxa"/>
            <w:gridSpan w:val="2"/>
          </w:tcPr>
          <w:p w14:paraId="58FD4F8A" w14:textId="77777777" w:rsidR="00C0104C" w:rsidRPr="0050547E" w:rsidRDefault="00C0104C" w:rsidP="00D221FE">
            <w:pPr>
              <w:rPr>
                <w:b/>
              </w:rPr>
            </w:pPr>
            <w:r w:rsidRPr="0050547E">
              <w:rPr>
                <w:b/>
              </w:rPr>
              <w:t>C4. Tržište rada i socijalna zaštita</w:t>
            </w:r>
          </w:p>
        </w:tc>
      </w:tr>
      <w:tr w:rsidR="00C0104C" w:rsidRPr="0050547E" w14:paraId="22FDEF01" w14:textId="77777777" w:rsidTr="00D221FE">
        <w:tc>
          <w:tcPr>
            <w:tcW w:w="4530" w:type="dxa"/>
          </w:tcPr>
          <w:p w14:paraId="448349EA" w14:textId="77777777" w:rsidR="00C0104C" w:rsidRPr="0050547E" w:rsidRDefault="00C0104C" w:rsidP="00D221FE">
            <w:pPr>
              <w:rPr>
                <w:b/>
              </w:rPr>
            </w:pPr>
            <w:r w:rsidRPr="0050547E">
              <w:rPr>
                <w:b/>
              </w:rPr>
              <w:t>C4.1.</w:t>
            </w:r>
            <w:r w:rsidRPr="0050547E">
              <w:t xml:space="preserve"> Unaprjeđenje mjera zapošljavanja i pravnog okvira za moderno tržište rada i gospodarstvo budućnosti</w:t>
            </w:r>
          </w:p>
        </w:tc>
        <w:tc>
          <w:tcPr>
            <w:tcW w:w="4530" w:type="dxa"/>
          </w:tcPr>
          <w:p w14:paraId="7BB75CBD" w14:textId="77777777" w:rsidR="00C0104C" w:rsidRPr="0050547E" w:rsidRDefault="00C0104C" w:rsidP="00D221FE">
            <w:pPr>
              <w:jc w:val="both"/>
            </w:pPr>
            <w:r w:rsidRPr="0050547E">
              <w:t>Ministarstvo rada, mirovinskoga sustava, obitelji i socijalne politike</w:t>
            </w:r>
          </w:p>
          <w:p w14:paraId="446DAA7B" w14:textId="77777777" w:rsidR="00C0104C" w:rsidRPr="0050547E" w:rsidRDefault="00C0104C" w:rsidP="00D221FE">
            <w:pPr>
              <w:jc w:val="both"/>
            </w:pPr>
          </w:p>
          <w:p w14:paraId="3E321936" w14:textId="77777777" w:rsidR="00C0104C" w:rsidRPr="0050547E" w:rsidRDefault="00C0104C" w:rsidP="00D221FE">
            <w:pPr>
              <w:jc w:val="both"/>
            </w:pPr>
            <w:r w:rsidRPr="0050547E">
              <w:t>Provedbeno tijelo: Hrvatski zavod za zapošljavanje (HZZ)</w:t>
            </w:r>
          </w:p>
        </w:tc>
      </w:tr>
      <w:tr w:rsidR="00C0104C" w:rsidRPr="0050547E" w14:paraId="404FB46C" w14:textId="77777777" w:rsidTr="00D221FE">
        <w:tc>
          <w:tcPr>
            <w:tcW w:w="4530" w:type="dxa"/>
          </w:tcPr>
          <w:p w14:paraId="02C6D0A9" w14:textId="77777777" w:rsidR="00C0104C" w:rsidRPr="0050547E" w:rsidRDefault="00C0104C" w:rsidP="00D221FE">
            <w:pPr>
              <w:rPr>
                <w:b/>
              </w:rPr>
            </w:pPr>
            <w:r w:rsidRPr="0050547E">
              <w:rPr>
                <w:b/>
              </w:rPr>
              <w:t>C4.2.</w:t>
            </w:r>
            <w:r w:rsidRPr="0050547E">
              <w:t xml:space="preserve"> Unaprjeđenje mirovinskog sustava kroz povećanje adekvatnosti mirovina</w:t>
            </w:r>
          </w:p>
        </w:tc>
        <w:tc>
          <w:tcPr>
            <w:tcW w:w="4530" w:type="dxa"/>
          </w:tcPr>
          <w:p w14:paraId="203F87F6" w14:textId="77777777" w:rsidR="00C0104C" w:rsidRPr="0050547E" w:rsidRDefault="00C0104C" w:rsidP="00D221FE">
            <w:pPr>
              <w:jc w:val="both"/>
            </w:pPr>
            <w:r w:rsidRPr="0050547E">
              <w:t>Ministarstvo rada, mirovinskoga sustava, obitelji i socijalne politike</w:t>
            </w:r>
          </w:p>
        </w:tc>
      </w:tr>
      <w:tr w:rsidR="00C0104C" w:rsidRPr="0050547E" w14:paraId="5839DB91" w14:textId="77777777" w:rsidTr="00D221FE">
        <w:tc>
          <w:tcPr>
            <w:tcW w:w="4530" w:type="dxa"/>
          </w:tcPr>
          <w:p w14:paraId="4CC96BB9" w14:textId="77777777" w:rsidR="00C0104C" w:rsidRPr="0050547E" w:rsidRDefault="00C0104C" w:rsidP="00D221FE">
            <w:pPr>
              <w:rPr>
                <w:b/>
              </w:rPr>
            </w:pPr>
            <w:r w:rsidRPr="0050547E">
              <w:rPr>
                <w:b/>
              </w:rPr>
              <w:t>C4.3.</w:t>
            </w:r>
            <w:r w:rsidRPr="0050547E">
              <w:t xml:space="preserve"> Unaprjeđenje sustava socijalne skrbi</w:t>
            </w:r>
          </w:p>
        </w:tc>
        <w:tc>
          <w:tcPr>
            <w:tcW w:w="4530" w:type="dxa"/>
          </w:tcPr>
          <w:p w14:paraId="663685E6" w14:textId="77777777" w:rsidR="00C0104C" w:rsidRPr="0050547E" w:rsidRDefault="00C0104C" w:rsidP="00D221FE">
            <w:pPr>
              <w:jc w:val="both"/>
            </w:pPr>
            <w:r w:rsidRPr="0050547E">
              <w:t>Ministarstvo rada, mirovinskoga sustava, obitelji i socijalne politike</w:t>
            </w:r>
          </w:p>
          <w:p w14:paraId="54BBC5C2" w14:textId="77777777" w:rsidR="00C0104C" w:rsidRPr="0050547E" w:rsidRDefault="00C0104C" w:rsidP="00D221FE">
            <w:pPr>
              <w:jc w:val="both"/>
            </w:pPr>
          </w:p>
          <w:p w14:paraId="429E9152" w14:textId="77777777" w:rsidR="00C0104C" w:rsidRPr="0050547E" w:rsidRDefault="00C0104C" w:rsidP="00D221FE">
            <w:pPr>
              <w:jc w:val="both"/>
            </w:pPr>
            <w:r w:rsidRPr="0050547E">
              <w:t>Provedbeno tijelo: Hrvatski zavod za zapošljavanje (HZZ)</w:t>
            </w:r>
          </w:p>
        </w:tc>
      </w:tr>
      <w:tr w:rsidR="00C0104C" w:rsidRPr="0050547E" w14:paraId="7B879C51" w14:textId="77777777" w:rsidTr="00D221FE">
        <w:tc>
          <w:tcPr>
            <w:tcW w:w="9060" w:type="dxa"/>
            <w:gridSpan w:val="2"/>
          </w:tcPr>
          <w:p w14:paraId="3EA92F47" w14:textId="77777777" w:rsidR="00C0104C" w:rsidRPr="0050547E" w:rsidRDefault="00C0104C" w:rsidP="00D221FE">
            <w:pPr>
              <w:rPr>
                <w:b/>
              </w:rPr>
            </w:pPr>
            <w:r w:rsidRPr="0050547E">
              <w:rPr>
                <w:b/>
              </w:rPr>
              <w:t>C5. Zdravstvo</w:t>
            </w:r>
          </w:p>
        </w:tc>
      </w:tr>
      <w:tr w:rsidR="00C0104C" w:rsidRPr="0050547E" w14:paraId="5D1938DD" w14:textId="77777777" w:rsidTr="00D221FE">
        <w:tc>
          <w:tcPr>
            <w:tcW w:w="4530" w:type="dxa"/>
          </w:tcPr>
          <w:p w14:paraId="1C84D45A" w14:textId="77777777" w:rsidR="00C0104C" w:rsidRPr="0050547E" w:rsidRDefault="00C0104C" w:rsidP="00D221FE">
            <w:pPr>
              <w:rPr>
                <w:b/>
              </w:rPr>
            </w:pPr>
            <w:r w:rsidRPr="0050547E">
              <w:rPr>
                <w:b/>
              </w:rPr>
              <w:t>C5.1.</w:t>
            </w:r>
            <w:r w:rsidRPr="0050547E">
              <w:t xml:space="preserve"> Jačanje otpornosti zdravstvenog sustava</w:t>
            </w:r>
          </w:p>
        </w:tc>
        <w:tc>
          <w:tcPr>
            <w:tcW w:w="4530" w:type="dxa"/>
          </w:tcPr>
          <w:p w14:paraId="2ED33D2A" w14:textId="77777777" w:rsidR="00C0104C" w:rsidRPr="0050547E" w:rsidRDefault="00C0104C" w:rsidP="00D221FE">
            <w:pPr>
              <w:jc w:val="both"/>
            </w:pPr>
            <w:r w:rsidRPr="0050547E">
              <w:t>Ministarstvo zdravstva</w:t>
            </w:r>
          </w:p>
          <w:p w14:paraId="78DE3E22" w14:textId="77777777" w:rsidR="00C0104C" w:rsidRPr="0050547E" w:rsidRDefault="00C0104C" w:rsidP="00D221FE">
            <w:pPr>
              <w:jc w:val="both"/>
            </w:pPr>
          </w:p>
          <w:p w14:paraId="0102A24E" w14:textId="77777777" w:rsidR="00C0104C" w:rsidRPr="0050547E" w:rsidRDefault="00C0104C" w:rsidP="00D221FE">
            <w:pPr>
              <w:jc w:val="both"/>
            </w:pPr>
            <w:r w:rsidRPr="0050547E">
              <w:t>Provedbeno tijelo: Središnja agencija za financiranje i ugovaranje (SAFU), Hrvatski zavod za zapošljavanje (HZZ)</w:t>
            </w:r>
          </w:p>
        </w:tc>
      </w:tr>
      <w:tr w:rsidR="00C0104C" w:rsidRPr="0050547E" w14:paraId="515163DE" w14:textId="77777777" w:rsidTr="00D221FE">
        <w:tc>
          <w:tcPr>
            <w:tcW w:w="9060" w:type="dxa"/>
            <w:gridSpan w:val="2"/>
          </w:tcPr>
          <w:p w14:paraId="2BA76EC6" w14:textId="77777777" w:rsidR="00C0104C" w:rsidRPr="0050547E" w:rsidRDefault="00C0104C" w:rsidP="00D221FE">
            <w:r w:rsidRPr="0050547E">
              <w:rPr>
                <w:b/>
              </w:rPr>
              <w:t>C6. Inicijativa: Obnova zgrada</w:t>
            </w:r>
          </w:p>
        </w:tc>
      </w:tr>
      <w:tr w:rsidR="00C0104C" w:rsidRPr="0050547E" w14:paraId="6A28D73A" w14:textId="77777777" w:rsidTr="00D221FE">
        <w:tc>
          <w:tcPr>
            <w:tcW w:w="4530" w:type="dxa"/>
          </w:tcPr>
          <w:p w14:paraId="3A710F7E" w14:textId="77777777" w:rsidR="00C0104C" w:rsidRPr="0050547E" w:rsidRDefault="00C0104C" w:rsidP="00D221FE">
            <w:pPr>
              <w:rPr>
                <w:b/>
              </w:rPr>
            </w:pPr>
            <w:r w:rsidRPr="0050547E">
              <w:rPr>
                <w:b/>
              </w:rPr>
              <w:t>C6.1.</w:t>
            </w:r>
            <w:r w:rsidRPr="0050547E">
              <w:t xml:space="preserve"> Obnova zgrada</w:t>
            </w:r>
          </w:p>
        </w:tc>
        <w:tc>
          <w:tcPr>
            <w:tcW w:w="4530" w:type="dxa"/>
          </w:tcPr>
          <w:p w14:paraId="1E6C386E" w14:textId="77777777" w:rsidR="00C0104C" w:rsidRPr="0050547E" w:rsidRDefault="00C0104C" w:rsidP="00D221FE">
            <w:pPr>
              <w:jc w:val="both"/>
            </w:pPr>
            <w:r w:rsidRPr="0050547E">
              <w:t>Ministarstvo prostornoga uređenja, graditeljstva i državne imovine</w:t>
            </w:r>
          </w:p>
          <w:p w14:paraId="38BD9DC4" w14:textId="77777777" w:rsidR="00C0104C" w:rsidRPr="0050547E" w:rsidRDefault="00C0104C" w:rsidP="00D221FE">
            <w:pPr>
              <w:jc w:val="both"/>
            </w:pPr>
          </w:p>
          <w:p w14:paraId="5D5A3ED2" w14:textId="77777777" w:rsidR="00C0104C" w:rsidRPr="0050547E" w:rsidRDefault="00C0104C" w:rsidP="00D221FE">
            <w:pPr>
              <w:jc w:val="both"/>
            </w:pPr>
            <w:r w:rsidRPr="0050547E">
              <w:t>Provedbena tijela: Fond za zaštitu okoliša i energetsku učinkovitost (FZOEU), Fond za obnovu (FZO), Ministarstvo kulture i medija, Ministarstvo zdravstva, Ministarstvo znanosti i obrazovanja</w:t>
            </w:r>
          </w:p>
        </w:tc>
      </w:tr>
    </w:tbl>
    <w:p w14:paraId="17B7F037" w14:textId="77777777" w:rsidR="00C0610C" w:rsidRPr="0050547E" w:rsidRDefault="00C0610C" w:rsidP="00375F0A"/>
    <w:p w14:paraId="068724AF" w14:textId="0C06228C" w:rsidR="00375F0A" w:rsidRPr="0050547E" w:rsidRDefault="002002C4" w:rsidP="00C0610C">
      <w:pPr>
        <w:jc w:val="both"/>
      </w:pPr>
      <w:r w:rsidRPr="0050547E">
        <w:t>S</w:t>
      </w:r>
      <w:r w:rsidR="00C0610C" w:rsidRPr="0050547E">
        <w:t>va tije</w:t>
      </w:r>
      <w:r w:rsidR="00A931BC" w:rsidRPr="0050547E">
        <w:t>la</w:t>
      </w:r>
      <w:r w:rsidR="00C0610C" w:rsidRPr="0050547E">
        <w:t xml:space="preserve"> dužna su osigurati</w:t>
      </w:r>
      <w:r w:rsidR="00375F0A" w:rsidRPr="0050547E">
        <w:t xml:space="preserve"> odgovarajući revizijski trag. U slučajevima u kojima osiguravanje odgovarajućeg revizijskog traga nije osigurano putem popunjavanja npr. određenog registra i obrasca, nadležna tijela osiguravaju revizijski trag u formi koju smatraju prikladnom (npr. službena bilješka, priprema tabličnog prikaza i sl.) te ga čuvaju prema pravilima poslovanja, ili  referentnom nacional</w:t>
      </w:r>
      <w:r w:rsidR="00F53E8A" w:rsidRPr="0050547E">
        <w:t>nom ili regulatornom okviru EU, te s</w:t>
      </w:r>
      <w:r w:rsidR="00162EB0" w:rsidRPr="0050547E">
        <w:t>e</w:t>
      </w:r>
      <w:r w:rsidR="00F53E8A" w:rsidRPr="0050547E">
        <w:t xml:space="preserve"> </w:t>
      </w:r>
      <w:r w:rsidR="00375F0A" w:rsidRPr="0050547E">
        <w:t>primjenjuje dulji rok čuvanja</w:t>
      </w:r>
      <w:r w:rsidR="00F53E8A" w:rsidRPr="0050547E">
        <w:t>.</w:t>
      </w:r>
    </w:p>
    <w:p w14:paraId="62681C0A" w14:textId="1263A1B0" w:rsidR="00F363C0" w:rsidRPr="0050547E" w:rsidRDefault="00F363C0" w:rsidP="00C0610C">
      <w:pPr>
        <w:jc w:val="both"/>
      </w:pPr>
    </w:p>
    <w:p w14:paraId="133E95E3" w14:textId="55B517F7" w:rsidR="00F363C0" w:rsidRPr="0050547E" w:rsidRDefault="00F363C0" w:rsidP="00C0610C">
      <w:pPr>
        <w:jc w:val="both"/>
      </w:pPr>
      <w:r w:rsidRPr="0050547E">
        <w:t xml:space="preserve">Na zahtjev EK, a u svrhu revizije i kontrole koju mogu provoditi sljedeća tijela: </w:t>
      </w:r>
      <w:r w:rsidR="00700FD7" w:rsidRPr="0050547E">
        <w:t xml:space="preserve">i) </w:t>
      </w:r>
      <w:ins w:id="24" w:author="korisnik" w:date="2022-04-13T09:41:00Z">
        <w:r w:rsidR="00700FD7" w:rsidRPr="0050547E">
          <w:t>EK, i</w:t>
        </w:r>
        <w:r w:rsidRPr="0050547E">
          <w:t xml:space="preserve">i) </w:t>
        </w:r>
      </w:ins>
      <w:r w:rsidRPr="0050547E">
        <w:t>Europski ured za borbu protiv prijevara (OLAF),</w:t>
      </w:r>
      <w:r w:rsidR="00134FD4" w:rsidRPr="0050547E">
        <w:t xml:space="preserve"> </w:t>
      </w:r>
      <w:del w:id="25" w:author="korisnik" w:date="2022-04-13T09:41:00Z">
        <w:r w:rsidRPr="00F363C0">
          <w:delText>ii</w:delText>
        </w:r>
      </w:del>
      <w:ins w:id="26" w:author="korisnik" w:date="2022-04-13T09:41:00Z">
        <w:r w:rsidR="00700FD7" w:rsidRPr="0050547E">
          <w:t>i</w:t>
        </w:r>
        <w:r w:rsidRPr="0050547E">
          <w:t>ii</w:t>
        </w:r>
      </w:ins>
      <w:r w:rsidRPr="0050547E">
        <w:t xml:space="preserve">) Ured europskog javnog tužitelja (EPPO), </w:t>
      </w:r>
      <w:del w:id="27" w:author="korisnik" w:date="2022-04-13T09:41:00Z">
        <w:r w:rsidRPr="00F363C0">
          <w:delText>iii</w:delText>
        </w:r>
      </w:del>
      <w:ins w:id="28" w:author="korisnik" w:date="2022-04-13T09:41:00Z">
        <w:r w:rsidRPr="0050547E">
          <w:t>i</w:t>
        </w:r>
        <w:r w:rsidR="00700FD7" w:rsidRPr="0050547E">
          <w:t>v</w:t>
        </w:r>
      </w:ins>
      <w:r w:rsidRPr="0050547E">
        <w:t>) Revizorski sud (ECA), RH osigurava pristup traženim informacijama. Zahtjev za pristup dostavlja se KT-u.</w:t>
      </w:r>
    </w:p>
    <w:p w14:paraId="465DDD8D" w14:textId="5F46B030" w:rsidR="007F4906" w:rsidRPr="0050547E" w:rsidRDefault="00AB1DA6" w:rsidP="00D221FE">
      <w:pPr>
        <w:pStyle w:val="t-9-8"/>
        <w:jc w:val="both"/>
        <w:textAlignment w:val="baseline"/>
        <w:rPr>
          <w:ins w:id="29" w:author="korisnik" w:date="2022-04-13T09:41:00Z"/>
          <w:b/>
        </w:rPr>
      </w:pPr>
      <w:ins w:id="30" w:author="korisnik" w:date="2022-04-13T09:41:00Z">
        <w:r w:rsidRPr="0050547E">
          <w:rPr>
            <w:b/>
          </w:rPr>
          <w:t>Ozbiljne</w:t>
        </w:r>
        <w:r w:rsidR="00670C21" w:rsidRPr="0050547E">
          <w:rPr>
            <w:b/>
          </w:rPr>
          <w:t xml:space="preserve"> nepravilnosti </w:t>
        </w:r>
      </w:ins>
    </w:p>
    <w:p w14:paraId="20621823" w14:textId="1229CF25" w:rsidR="00493963" w:rsidRPr="0050547E" w:rsidRDefault="00493963" w:rsidP="00493963">
      <w:pPr>
        <w:pBdr>
          <w:top w:val="none" w:sz="0" w:space="0" w:color="000000"/>
          <w:left w:val="none" w:sz="0" w:space="0" w:color="000000"/>
          <w:bottom w:val="none" w:sz="0" w:space="0" w:color="000000"/>
          <w:right w:val="none" w:sz="0" w:space="1" w:color="000000"/>
        </w:pBdr>
        <w:jc w:val="both"/>
        <w:rPr>
          <w:ins w:id="31" w:author="korisnik" w:date="2022-04-13T09:41:00Z"/>
        </w:rPr>
      </w:pPr>
      <w:ins w:id="32" w:author="korisnik" w:date="2022-04-13T09:41:00Z">
        <w:r w:rsidRPr="0050547E">
          <w:t>Sva tijela uključena u provedbu NPOO obvezna su</w:t>
        </w:r>
        <w:r w:rsidR="000B080E" w:rsidRPr="0050547E">
          <w:t xml:space="preserve"> u okviru svojih nadležnosti pod</w:t>
        </w:r>
        <w:r w:rsidRPr="0050547E">
          <w:t xml:space="preserve">uzimati sve </w:t>
        </w:r>
        <w:r w:rsidR="00670C21" w:rsidRPr="0050547E">
          <w:t>mjere prevencije, otkrivanja</w:t>
        </w:r>
        <w:r w:rsidRPr="0050547E">
          <w:t>, postupanj</w:t>
        </w:r>
        <w:r w:rsidR="00E13E0D" w:rsidRPr="0050547E">
          <w:t>a</w:t>
        </w:r>
        <w:r w:rsidRPr="0050547E">
          <w:t>, izvještavanj</w:t>
        </w:r>
        <w:r w:rsidR="00E13E0D" w:rsidRPr="0050547E">
          <w:t>a</w:t>
        </w:r>
        <w:r w:rsidRPr="0050547E">
          <w:t xml:space="preserve"> o nepravilnostima te praćenje postupanja po utvrđenim nepravilnostima i sumnjama na prijevaru, s ciljem zaštite financijskih interesa EU-a</w:t>
        </w:r>
        <w:r w:rsidR="00E13E0D" w:rsidRPr="0050547E">
          <w:t xml:space="preserve"> i nacionalnih financijskih interesa</w:t>
        </w:r>
        <w:r w:rsidRPr="0050547E">
          <w:t xml:space="preserve">.  </w:t>
        </w:r>
      </w:ins>
    </w:p>
    <w:p w14:paraId="5D8296EF" w14:textId="77777777" w:rsidR="00161B24" w:rsidRPr="0050547E" w:rsidRDefault="00161B24" w:rsidP="00493963">
      <w:pPr>
        <w:pBdr>
          <w:top w:val="none" w:sz="0" w:space="0" w:color="000000"/>
          <w:left w:val="none" w:sz="0" w:space="0" w:color="000000"/>
          <w:bottom w:val="none" w:sz="0" w:space="0" w:color="000000"/>
          <w:right w:val="none" w:sz="0" w:space="1" w:color="000000"/>
        </w:pBdr>
        <w:jc w:val="both"/>
        <w:rPr>
          <w:ins w:id="33" w:author="korisnik" w:date="2022-04-13T09:41:00Z"/>
        </w:rPr>
      </w:pPr>
    </w:p>
    <w:p w14:paraId="4144538F" w14:textId="35E1FC67" w:rsidR="00F41B8F" w:rsidRPr="0050547E" w:rsidRDefault="000B080E" w:rsidP="00493963">
      <w:pPr>
        <w:pBdr>
          <w:top w:val="none" w:sz="0" w:space="0" w:color="000000"/>
          <w:left w:val="none" w:sz="0" w:space="0" w:color="000000"/>
          <w:bottom w:val="none" w:sz="0" w:space="0" w:color="000000"/>
          <w:right w:val="none" w:sz="0" w:space="1" w:color="000000"/>
        </w:pBdr>
        <w:jc w:val="both"/>
        <w:rPr>
          <w:ins w:id="34" w:author="korisnik" w:date="2022-04-13T09:41:00Z"/>
        </w:rPr>
      </w:pPr>
      <w:ins w:id="35" w:author="korisnik" w:date="2022-04-13T09:41:00Z">
        <w:r w:rsidRPr="0050547E">
          <w:t xml:space="preserve">U okviru </w:t>
        </w:r>
        <w:r w:rsidR="00E13E0D" w:rsidRPr="0050547E">
          <w:t xml:space="preserve">ukupnog procesa upravljanja </w:t>
        </w:r>
        <w:r w:rsidR="00F95D2A" w:rsidRPr="0050547E">
          <w:t>nepravilnostima</w:t>
        </w:r>
        <w:r w:rsidR="00E13E0D" w:rsidRPr="0050547E">
          <w:t xml:space="preserve">, </w:t>
        </w:r>
        <w:r w:rsidR="00AB1DA6" w:rsidRPr="0050547E">
          <w:t>ozbiljne</w:t>
        </w:r>
        <w:r w:rsidR="00E13E0D" w:rsidRPr="0050547E">
          <w:t xml:space="preserve"> nepravilnosti</w:t>
        </w:r>
        <w:r w:rsidR="00651458" w:rsidRPr="0050547E">
          <w:t xml:space="preserve"> obuhvaćaju</w:t>
        </w:r>
        <w:r w:rsidRPr="0050547E">
          <w:t xml:space="preserve"> dvostruk</w:t>
        </w:r>
        <w:r w:rsidR="00651458" w:rsidRPr="0050547E">
          <w:t>o financiranje, sukob interesa, prijevare i korupciju</w:t>
        </w:r>
        <w:r w:rsidRPr="0050547E">
          <w:t xml:space="preserve">. </w:t>
        </w:r>
      </w:ins>
    </w:p>
    <w:p w14:paraId="54965C9D" w14:textId="413E024C" w:rsidR="00493963" w:rsidRPr="0050547E" w:rsidRDefault="00F41B8F" w:rsidP="005113D2">
      <w:pPr>
        <w:pBdr>
          <w:top w:val="none" w:sz="0" w:space="0" w:color="000000"/>
          <w:left w:val="none" w:sz="0" w:space="0" w:color="000000"/>
          <w:bottom w:val="none" w:sz="0" w:space="0" w:color="000000"/>
          <w:right w:val="none" w:sz="0" w:space="1" w:color="000000"/>
        </w:pBdr>
        <w:jc w:val="both"/>
        <w:rPr>
          <w:ins w:id="36" w:author="korisnik" w:date="2022-04-13T09:41:00Z"/>
          <w:b/>
        </w:rPr>
      </w:pPr>
      <w:ins w:id="37" w:author="korisnik" w:date="2022-04-13T09:41:00Z">
        <w:r w:rsidRPr="0050547E">
          <w:t xml:space="preserve"> </w:t>
        </w:r>
      </w:ins>
    </w:p>
    <w:p w14:paraId="6CB939A6" w14:textId="77777777" w:rsidR="00E5078C" w:rsidRPr="0050547E" w:rsidRDefault="004D657D" w:rsidP="00493963">
      <w:pPr>
        <w:pBdr>
          <w:top w:val="none" w:sz="0" w:space="0" w:color="000000"/>
          <w:left w:val="none" w:sz="0" w:space="0" w:color="000000"/>
          <w:bottom w:val="none" w:sz="0" w:space="0" w:color="000000"/>
          <w:right w:val="none" w:sz="0" w:space="1" w:color="000000"/>
        </w:pBdr>
        <w:jc w:val="both"/>
        <w:rPr>
          <w:ins w:id="38" w:author="korisnik" w:date="2022-04-13T09:41:00Z"/>
        </w:rPr>
      </w:pPr>
      <w:ins w:id="39" w:author="korisnik" w:date="2022-04-13T09:41:00Z">
        <w:r w:rsidRPr="0050547E">
          <w:t xml:space="preserve">Detaljne obrazloženja </w:t>
        </w:r>
        <w:r w:rsidR="00670C21" w:rsidRPr="0050547E">
          <w:t xml:space="preserve">u vezi postupanja po nepravilnostima </w:t>
        </w:r>
        <w:r w:rsidRPr="0050547E">
          <w:t xml:space="preserve">dana su u </w:t>
        </w:r>
        <w:r w:rsidR="004D639C" w:rsidRPr="0050547E">
          <w:t xml:space="preserve">ZNP </w:t>
        </w:r>
        <w:r w:rsidR="005113D2" w:rsidRPr="0050547E">
          <w:t>07 Nepravilnosti</w:t>
        </w:r>
        <w:r w:rsidR="00E5078C" w:rsidRPr="0050547E">
          <w:t xml:space="preserve">. </w:t>
        </w:r>
      </w:ins>
    </w:p>
    <w:p w14:paraId="3893408D" w14:textId="3DCF1B7A" w:rsidR="00E5078C" w:rsidRPr="0050547E" w:rsidRDefault="00E5078C" w:rsidP="00493963">
      <w:pPr>
        <w:pBdr>
          <w:top w:val="none" w:sz="0" w:space="0" w:color="000000"/>
          <w:left w:val="none" w:sz="0" w:space="0" w:color="000000"/>
          <w:bottom w:val="none" w:sz="0" w:space="0" w:color="000000"/>
          <w:right w:val="none" w:sz="0" w:space="1" w:color="000000"/>
        </w:pBdr>
        <w:jc w:val="both"/>
        <w:rPr>
          <w:ins w:id="40" w:author="korisnik" w:date="2022-04-13T09:41:00Z"/>
        </w:rPr>
      </w:pPr>
      <w:ins w:id="41" w:author="korisnik" w:date="2022-04-13T09:41:00Z">
        <w:r w:rsidRPr="0050547E">
          <w:t xml:space="preserve">Sustav kontrola u postupcima dodjele bespovratnih sredstava te odobravanju troškova opisani su u Zajedničkom nacionalnom pravilu 02 Dodjela bespovratnih sredstava i 03 Upravljanje ugovorima o bespovratnim sredstvima. </w:t>
        </w:r>
      </w:ins>
    </w:p>
    <w:p w14:paraId="57B2D666" w14:textId="77777777" w:rsidR="00161B24" w:rsidRPr="0050547E" w:rsidRDefault="00161B24" w:rsidP="00493963">
      <w:pPr>
        <w:pBdr>
          <w:top w:val="none" w:sz="0" w:space="0" w:color="000000"/>
          <w:left w:val="none" w:sz="0" w:space="0" w:color="000000"/>
          <w:bottom w:val="none" w:sz="0" w:space="0" w:color="000000"/>
          <w:right w:val="none" w:sz="0" w:space="1" w:color="000000"/>
        </w:pBdr>
        <w:jc w:val="both"/>
        <w:rPr>
          <w:ins w:id="42" w:author="korisnik" w:date="2022-04-13T09:41:00Z"/>
        </w:rPr>
      </w:pPr>
    </w:p>
    <w:p w14:paraId="06B2353A" w14:textId="399CCDFD" w:rsidR="00E5078C" w:rsidRPr="0050547E" w:rsidRDefault="00E5078C" w:rsidP="00493963">
      <w:pPr>
        <w:pBdr>
          <w:top w:val="none" w:sz="0" w:space="0" w:color="000000"/>
          <w:left w:val="none" w:sz="0" w:space="0" w:color="000000"/>
          <w:bottom w:val="none" w:sz="0" w:space="0" w:color="000000"/>
          <w:right w:val="none" w:sz="0" w:space="1" w:color="000000"/>
        </w:pBdr>
        <w:jc w:val="both"/>
        <w:rPr>
          <w:ins w:id="43" w:author="korisnik" w:date="2022-04-13T09:41:00Z"/>
        </w:rPr>
      </w:pPr>
      <w:ins w:id="44" w:author="korisnik" w:date="2022-04-13T09:41:00Z">
        <w:r w:rsidRPr="0050547E">
          <w:t xml:space="preserve">Postupanje NT/PT u vezi </w:t>
        </w:r>
        <w:r w:rsidR="000D1725" w:rsidRPr="0050547E">
          <w:t>ozbiljnih</w:t>
        </w:r>
        <w:r w:rsidRPr="0050547E">
          <w:t xml:space="preserve"> nepravilnosti dio je redovnih kontrola koje provodi NF u okviru pripreme Izjave o upravljanju,</w:t>
        </w:r>
      </w:ins>
    </w:p>
    <w:p w14:paraId="1DE0576C" w14:textId="77777777" w:rsidR="00E5078C" w:rsidRPr="0050547E" w:rsidRDefault="00E5078C" w:rsidP="00493963">
      <w:pPr>
        <w:pBdr>
          <w:top w:val="none" w:sz="0" w:space="0" w:color="000000"/>
          <w:left w:val="none" w:sz="0" w:space="0" w:color="000000"/>
          <w:bottom w:val="none" w:sz="0" w:space="0" w:color="000000"/>
          <w:right w:val="none" w:sz="0" w:space="1" w:color="000000"/>
        </w:pBdr>
        <w:jc w:val="both"/>
        <w:rPr>
          <w:ins w:id="45" w:author="korisnik" w:date="2022-04-13T09:41:00Z"/>
        </w:rPr>
      </w:pPr>
    </w:p>
    <w:p w14:paraId="7E5972EC" w14:textId="4F974331" w:rsidR="004D657D" w:rsidRPr="0050547E" w:rsidRDefault="00E5078C" w:rsidP="00493963">
      <w:pPr>
        <w:pBdr>
          <w:top w:val="none" w:sz="0" w:space="0" w:color="000000"/>
          <w:left w:val="none" w:sz="0" w:space="0" w:color="000000"/>
          <w:bottom w:val="none" w:sz="0" w:space="0" w:color="000000"/>
          <w:right w:val="none" w:sz="0" w:space="1" w:color="000000"/>
        </w:pBdr>
        <w:jc w:val="both"/>
        <w:rPr>
          <w:ins w:id="46" w:author="korisnik" w:date="2022-04-13T09:41:00Z"/>
        </w:rPr>
      </w:pPr>
      <w:ins w:id="47" w:author="korisnik" w:date="2022-04-13T09:41:00Z">
        <w:r w:rsidRPr="0050547E">
          <w:t xml:space="preserve">U </w:t>
        </w:r>
        <w:r w:rsidR="004D657D" w:rsidRPr="0050547E">
          <w:t xml:space="preserve">ovom </w:t>
        </w:r>
        <w:r w:rsidR="005113D2" w:rsidRPr="0050547E">
          <w:t>poglavlju se</w:t>
        </w:r>
        <w:r w:rsidR="004D657D" w:rsidRPr="0050547E">
          <w:t xml:space="preserve"> daje pregled </w:t>
        </w:r>
        <w:r w:rsidR="00E13E0D" w:rsidRPr="0050547E">
          <w:t xml:space="preserve">provjera i alata koje se koriste u procesu upravljanja </w:t>
        </w:r>
        <w:r w:rsidR="000D1725" w:rsidRPr="0050547E">
          <w:t>ozbiljnim</w:t>
        </w:r>
        <w:r w:rsidR="00670C21" w:rsidRPr="0050547E">
          <w:t xml:space="preserve"> nepravilnosti</w:t>
        </w:r>
        <w:r w:rsidR="00E13E0D" w:rsidRPr="0050547E">
          <w:t>ma</w:t>
        </w:r>
        <w:r w:rsidR="00670C21" w:rsidRPr="0050547E">
          <w:t xml:space="preserve">. </w:t>
        </w:r>
      </w:ins>
    </w:p>
    <w:p w14:paraId="2EFEE9FF" w14:textId="77777777" w:rsidR="00A16487" w:rsidRPr="0050547E" w:rsidRDefault="00A16487" w:rsidP="00493963">
      <w:pPr>
        <w:pBdr>
          <w:top w:val="none" w:sz="0" w:space="0" w:color="000000"/>
          <w:left w:val="none" w:sz="0" w:space="0" w:color="000000"/>
          <w:bottom w:val="none" w:sz="0" w:space="0" w:color="000000"/>
          <w:right w:val="none" w:sz="0" w:space="1" w:color="000000"/>
        </w:pBdr>
        <w:jc w:val="both"/>
        <w:rPr>
          <w:ins w:id="48" w:author="korisnik" w:date="2022-04-13T09:41:00Z"/>
        </w:rPr>
      </w:pPr>
    </w:p>
    <w:p w14:paraId="276BD019" w14:textId="681D1699" w:rsidR="00493963" w:rsidRPr="0050547E" w:rsidRDefault="00651458" w:rsidP="00493963">
      <w:pPr>
        <w:pBdr>
          <w:top w:val="none" w:sz="0" w:space="0" w:color="000000"/>
          <w:left w:val="none" w:sz="0" w:space="0" w:color="000000"/>
          <w:bottom w:val="none" w:sz="0" w:space="0" w:color="000000"/>
          <w:right w:val="none" w:sz="0" w:space="1" w:color="000000"/>
        </w:pBdr>
        <w:jc w:val="both"/>
        <w:rPr>
          <w:ins w:id="49" w:author="korisnik" w:date="2022-04-13T09:41:00Z"/>
        </w:rPr>
      </w:pPr>
      <w:ins w:id="50" w:author="korisnik" w:date="2022-04-13T09:41:00Z">
        <w:r w:rsidRPr="0050547E">
          <w:t xml:space="preserve">U točki 9 Znakovi upozorenja na ozbiljne nepravilnosti dan je indikativan popis koji </w:t>
        </w:r>
        <w:r w:rsidR="00063999" w:rsidRPr="0050547E">
          <w:t>svi</w:t>
        </w:r>
        <w:r w:rsidRPr="0050547E">
          <w:t xml:space="preserve"> zaposlenici </w:t>
        </w:r>
        <w:r w:rsidR="003E03B1" w:rsidRPr="0050547E">
          <w:t>koriste</w:t>
        </w:r>
        <w:r w:rsidRPr="0050547E">
          <w:t xml:space="preserve"> u svom radu.</w:t>
        </w:r>
        <w:r w:rsidR="00A16487" w:rsidRPr="0050547E">
          <w:t xml:space="preserve"> </w:t>
        </w:r>
        <w:r w:rsidRPr="0050547E">
          <w:t xml:space="preserve">KT najmanje jednom godišnje ažurira popis i dostavlja </w:t>
        </w:r>
        <w:r w:rsidR="003E03B1" w:rsidRPr="0050547E">
          <w:t xml:space="preserve">ga </w:t>
        </w:r>
        <w:r w:rsidRPr="0050547E">
          <w:t xml:space="preserve">svim tijelima uključenim u provedbu i praćenje NPOO-a.  </w:t>
        </w:r>
      </w:ins>
    </w:p>
    <w:p w14:paraId="4169C8FB" w14:textId="77777777" w:rsidR="00651458" w:rsidRPr="0050547E" w:rsidRDefault="00651458" w:rsidP="00493963">
      <w:pPr>
        <w:pBdr>
          <w:top w:val="none" w:sz="0" w:space="0" w:color="000000"/>
          <w:left w:val="none" w:sz="0" w:space="0" w:color="000000"/>
          <w:bottom w:val="none" w:sz="0" w:space="0" w:color="000000"/>
          <w:right w:val="none" w:sz="0" w:space="1" w:color="000000"/>
        </w:pBdr>
        <w:jc w:val="both"/>
        <w:rPr>
          <w:ins w:id="51" w:author="korisnik" w:date="2022-04-13T09:41:00Z"/>
        </w:rPr>
      </w:pPr>
    </w:p>
    <w:p w14:paraId="321AE116" w14:textId="77777777" w:rsidR="00E13E0D" w:rsidRPr="0050547E" w:rsidRDefault="00493963" w:rsidP="00493963">
      <w:pPr>
        <w:pBdr>
          <w:top w:val="none" w:sz="0" w:space="0" w:color="000000"/>
          <w:left w:val="none" w:sz="0" w:space="0" w:color="000000"/>
          <w:bottom w:val="none" w:sz="0" w:space="0" w:color="000000"/>
          <w:right w:val="none" w:sz="0" w:space="1" w:color="000000"/>
        </w:pBdr>
        <w:jc w:val="both"/>
        <w:rPr>
          <w:ins w:id="52" w:author="korisnik" w:date="2022-04-13T09:41:00Z"/>
        </w:rPr>
      </w:pPr>
      <w:ins w:id="53" w:author="korisnik" w:date="2022-04-13T09:41:00Z">
        <w:r w:rsidRPr="0050547E">
          <w:rPr>
            <w:b/>
            <w:lang w:val="en-US"/>
          </w:rPr>
          <w:t>Sukob interesa</w:t>
        </w:r>
        <w:r w:rsidRPr="0050547E">
          <w:t xml:space="preserve"> </w:t>
        </w:r>
        <w:r w:rsidR="00E13E0D" w:rsidRPr="0050547E">
          <w:t xml:space="preserve">nastaje kada </w:t>
        </w:r>
        <w:r w:rsidRPr="0050547E">
          <w:t>je ugroženo nepristrano i objektivno obnašanje funkcije financijskog izvršitelja ili druge osobe zbog obiteljskih, emotivnih, političkih ili nacionalnih razloga, ekonomskog interesa ili drugog izravnog ili neizravnog osobnog interesa.</w:t>
        </w:r>
      </w:ins>
    </w:p>
    <w:p w14:paraId="6E1B197C" w14:textId="0EA6DA8C" w:rsidR="00493963" w:rsidRPr="0050547E" w:rsidRDefault="00493963" w:rsidP="00493963">
      <w:pPr>
        <w:pBdr>
          <w:top w:val="none" w:sz="0" w:space="0" w:color="000000"/>
          <w:left w:val="none" w:sz="0" w:space="0" w:color="000000"/>
          <w:bottom w:val="none" w:sz="0" w:space="0" w:color="000000"/>
          <w:right w:val="none" w:sz="0" w:space="1" w:color="000000"/>
        </w:pBdr>
        <w:jc w:val="both"/>
        <w:rPr>
          <w:ins w:id="54" w:author="korisnik" w:date="2022-04-13T09:41:00Z"/>
        </w:rPr>
      </w:pPr>
      <w:ins w:id="55" w:author="korisnik" w:date="2022-04-13T09:41:00Z">
        <w:r w:rsidRPr="0050547E">
          <w:t xml:space="preserve"> </w:t>
        </w:r>
      </w:ins>
    </w:p>
    <w:p w14:paraId="16A0B6DD" w14:textId="7BB99B15" w:rsidR="00493963" w:rsidRPr="0050547E" w:rsidRDefault="00E13E0D" w:rsidP="00493963">
      <w:pPr>
        <w:pBdr>
          <w:top w:val="none" w:sz="0" w:space="0" w:color="000000"/>
          <w:left w:val="none" w:sz="0" w:space="0" w:color="000000"/>
          <w:bottom w:val="none" w:sz="0" w:space="0" w:color="000000"/>
          <w:right w:val="none" w:sz="0" w:space="1" w:color="000000"/>
        </w:pBdr>
        <w:jc w:val="both"/>
        <w:rPr>
          <w:ins w:id="56" w:author="korisnik" w:date="2022-04-13T09:41:00Z"/>
        </w:rPr>
      </w:pPr>
      <w:ins w:id="57" w:author="korisnik" w:date="2022-04-13T09:41:00Z">
        <w:r w:rsidRPr="0050547E">
          <w:rPr>
            <w:b/>
          </w:rPr>
          <w:t>Dvostruko financiranje</w:t>
        </w:r>
        <w:r w:rsidRPr="0050547E">
          <w:t xml:space="preserve"> je financiranje predloženih prihvatljivih izdataka i primanje naknada za troškove za koje je već zatraženo ili će biti zatraženo i/ili ostvareno pravo na (su) financiranje iz bilo kojeg drugog javnog izvora EU ili nacionalnog uključujući sredstva dodijeljena za NPOO.</w:t>
        </w:r>
      </w:ins>
    </w:p>
    <w:p w14:paraId="1A7F7F2D" w14:textId="77777777" w:rsidR="00E5078C" w:rsidRPr="0050547E" w:rsidRDefault="00E5078C" w:rsidP="00493963">
      <w:pPr>
        <w:pBdr>
          <w:top w:val="none" w:sz="0" w:space="0" w:color="000000"/>
          <w:left w:val="none" w:sz="0" w:space="0" w:color="000000"/>
          <w:bottom w:val="none" w:sz="0" w:space="0" w:color="000000"/>
          <w:right w:val="none" w:sz="0" w:space="1" w:color="000000"/>
        </w:pBdr>
        <w:jc w:val="both"/>
        <w:rPr>
          <w:ins w:id="58" w:author="korisnik" w:date="2022-04-13T09:41:00Z"/>
        </w:rPr>
      </w:pPr>
    </w:p>
    <w:p w14:paraId="2E93FBD3" w14:textId="72B9AAA5" w:rsidR="00493963" w:rsidRPr="0050547E" w:rsidRDefault="00E13E0D" w:rsidP="00493963">
      <w:pPr>
        <w:pBdr>
          <w:top w:val="none" w:sz="0" w:space="0" w:color="000000"/>
          <w:left w:val="none" w:sz="0" w:space="0" w:color="000000"/>
          <w:bottom w:val="none" w:sz="0" w:space="0" w:color="000000"/>
          <w:right w:val="none" w:sz="0" w:space="1" w:color="000000"/>
        </w:pBdr>
        <w:jc w:val="both"/>
        <w:rPr>
          <w:ins w:id="59" w:author="korisnik" w:date="2022-04-13T09:41:00Z"/>
        </w:rPr>
      </w:pPr>
      <w:ins w:id="60" w:author="korisnik" w:date="2022-04-13T09:41:00Z">
        <w:r w:rsidRPr="0050547E">
          <w:rPr>
            <w:b/>
          </w:rPr>
          <w:t>Prijevara</w:t>
        </w:r>
        <w:r w:rsidRPr="0050547E">
          <w:t xml:space="preserve"> je </w:t>
        </w:r>
        <w:r w:rsidR="00493963" w:rsidRPr="0050547E">
          <w:t xml:space="preserve">ponašanja u svrhu ostvarivanja osobne koristi, koristi za povezanu osobu ili treću stranu ili prouzročenja gubitka za trećega. Prijevara nema samo potencijalni štetni financijski učinak, već može naštetiti i ugledu tijela Sustava upravljanja i praćenja provedbe aktivnosti NPOO-a koja su odgovorna za upravljanje sredstvima na učinkovit način. </w:t>
        </w:r>
      </w:ins>
    </w:p>
    <w:p w14:paraId="16CA3A50" w14:textId="77777777" w:rsidR="003D6994" w:rsidRPr="0050547E" w:rsidRDefault="003D6994" w:rsidP="003D6994">
      <w:pPr>
        <w:pBdr>
          <w:top w:val="none" w:sz="0" w:space="0" w:color="000000"/>
          <w:left w:val="none" w:sz="0" w:space="0" w:color="000000"/>
          <w:bottom w:val="none" w:sz="0" w:space="0" w:color="000000"/>
          <w:right w:val="none" w:sz="0" w:space="1" w:color="000000"/>
        </w:pBdr>
        <w:jc w:val="both"/>
        <w:rPr>
          <w:ins w:id="61" w:author="korisnik" w:date="2022-04-13T09:41:00Z"/>
          <w:b/>
        </w:rPr>
      </w:pPr>
    </w:p>
    <w:p w14:paraId="31B054B5" w14:textId="77777777" w:rsidR="00493963" w:rsidRPr="0050547E" w:rsidRDefault="00493963" w:rsidP="00493963">
      <w:pPr>
        <w:spacing w:after="120"/>
        <w:contextualSpacing/>
        <w:jc w:val="both"/>
        <w:rPr>
          <w:ins w:id="62" w:author="korisnik" w:date="2022-04-13T09:41:00Z"/>
        </w:rPr>
      </w:pPr>
      <w:ins w:id="63" w:author="korisnik" w:date="2022-04-13T09:41:00Z">
        <w:r w:rsidRPr="0050547E">
          <w:rPr>
            <w:b/>
          </w:rPr>
          <w:t>Korupcija</w:t>
        </w:r>
        <w:r w:rsidRPr="0050547E">
          <w:t xml:space="preserve"> znači primanje i davanje mita, odnosno zlouporaba (javne) ovlasti u osobne svrhe. Primanje mita znači postupanje javnog službenika koji izravno ili putem posrednika traži ili prima bilo kakvu korist za sebe ili za treću stranu, ili prihvaća obećanje takve koristi, kako bi djelovao ili se suzdržao od djelovanja u skladu sa svojom dužnosti ili pri obavljanju svoje funkcije na način koji šteti ili bi mogao štetiti financijskim interesima Unije. Davanje mita znači postupanje osobe koja obećava, nudi ili daje, izravno ili putem posrednika, bilo kakvu korist javnom službeniku za njega ili za treću stranu, kako bi djelovao ili se suzdržao od djelovanja u skladu sa svojom dužnosti ili pri obavljanju svoje funkcije na način koji šteti ili bi mogao štetiti financijskim interesima Unije. Može obuhvaćati niz različitih tipova prijevare kao npr. dostavljanje lažnih računa, prijavljivanje izdataka koji stvarno nisu nastali ili namjerno zanemarivanje ugovornih obveza. Najčešći oblik korupcije se odnosi na korupciju putem davanja/primanja novčanih iznosa ali se može odnositi i na davanje/primanje ostalih pogodnosti (od strane davatelja u svrhu obavljanja određenih usluga i od strane njihova primatelja).</w:t>
        </w:r>
      </w:ins>
    </w:p>
    <w:p w14:paraId="54AE6B16" w14:textId="58A1D44B" w:rsidR="00493963" w:rsidRPr="0050547E" w:rsidRDefault="00493963" w:rsidP="00493963">
      <w:pPr>
        <w:spacing w:after="120"/>
        <w:contextualSpacing/>
        <w:jc w:val="both"/>
        <w:rPr>
          <w:ins w:id="64" w:author="korisnik" w:date="2022-04-13T09:41:00Z"/>
        </w:rPr>
      </w:pPr>
    </w:p>
    <w:p w14:paraId="14DF98F9" w14:textId="3EF8D47B" w:rsidR="003D6994" w:rsidRPr="0050547E" w:rsidRDefault="00C4630E" w:rsidP="00493963">
      <w:pPr>
        <w:spacing w:after="120"/>
        <w:contextualSpacing/>
        <w:jc w:val="both"/>
        <w:rPr>
          <w:ins w:id="65" w:author="korisnik" w:date="2022-04-13T09:41:00Z"/>
          <w:u w:val="single"/>
        </w:rPr>
      </w:pPr>
      <w:ins w:id="66" w:author="korisnik" w:date="2022-04-13T09:41:00Z">
        <w:r w:rsidRPr="0050547E">
          <w:rPr>
            <w:u w:val="single"/>
          </w:rPr>
          <w:t xml:space="preserve">Alati za provjeru </w:t>
        </w:r>
        <w:r w:rsidR="000D1725" w:rsidRPr="0050547E">
          <w:rPr>
            <w:u w:val="single"/>
          </w:rPr>
          <w:t>ozbiljnih</w:t>
        </w:r>
        <w:r w:rsidR="00614166" w:rsidRPr="0050547E">
          <w:rPr>
            <w:u w:val="single"/>
          </w:rPr>
          <w:t xml:space="preserve"> </w:t>
        </w:r>
        <w:r w:rsidRPr="0050547E">
          <w:rPr>
            <w:u w:val="single"/>
          </w:rPr>
          <w:t xml:space="preserve">nepravilnosti </w:t>
        </w:r>
      </w:ins>
    </w:p>
    <w:p w14:paraId="1C95690B" w14:textId="77777777" w:rsidR="00C4630E" w:rsidRPr="0050547E" w:rsidRDefault="00C4630E" w:rsidP="00493963">
      <w:pPr>
        <w:spacing w:after="120"/>
        <w:contextualSpacing/>
        <w:jc w:val="both"/>
        <w:rPr>
          <w:ins w:id="67" w:author="korisnik" w:date="2022-04-13T09:41:00Z"/>
        </w:rPr>
      </w:pPr>
    </w:p>
    <w:p w14:paraId="4F8ED046" w14:textId="4B2177C0" w:rsidR="00E5078C" w:rsidRPr="0050547E" w:rsidRDefault="003D6994" w:rsidP="00493963">
      <w:pPr>
        <w:spacing w:after="120"/>
        <w:contextualSpacing/>
        <w:jc w:val="both"/>
        <w:rPr>
          <w:ins w:id="68" w:author="korisnik" w:date="2022-04-13T09:41:00Z"/>
        </w:rPr>
      </w:pPr>
      <w:ins w:id="69" w:author="korisnik" w:date="2022-04-13T09:41:00Z">
        <w:r w:rsidRPr="0050547E">
          <w:t>Pril</w:t>
        </w:r>
        <w:r w:rsidR="004D639C" w:rsidRPr="0050547E">
          <w:t>ikom provjera koriste se A</w:t>
        </w:r>
        <w:r w:rsidR="00614166" w:rsidRPr="0050547E">
          <w:t>RACHNE</w:t>
        </w:r>
        <w:r w:rsidRPr="0050547E">
          <w:t xml:space="preserve">, Registar stvarnih vlasnika, </w:t>
        </w:r>
        <w:r w:rsidR="004D639C" w:rsidRPr="0050547E">
          <w:t>Poslovna Hrvatska (poslovna.hr)</w:t>
        </w:r>
        <w:r w:rsidR="00C4630E" w:rsidRPr="0050547E">
          <w:t>, sudski registar i druge baze r</w:t>
        </w:r>
        <w:r w:rsidR="00E13E0D" w:rsidRPr="0050547E">
          <w:t>e</w:t>
        </w:r>
        <w:r w:rsidR="00C4630E" w:rsidRPr="0050547E">
          <w:t>levantnih komora i stručnih tijela</w:t>
        </w:r>
        <w:r w:rsidR="00614166" w:rsidRPr="0050547E">
          <w:t xml:space="preserve"> </w:t>
        </w:r>
        <w:r w:rsidR="00614166" w:rsidRPr="0050547E">
          <w:rPr>
            <w:lang w:val="hr"/>
          </w:rPr>
          <w:t xml:space="preserve">te </w:t>
        </w:r>
        <w:r w:rsidR="00614166" w:rsidRPr="0050547E">
          <w:t>drugi izvori, ovisno od slučaja do slučaja, o čemu je potrebno osigurati odgovarajući revizijski trag</w:t>
        </w:r>
        <w:r w:rsidR="00C4630E" w:rsidRPr="0050547E">
          <w:t xml:space="preserve">. </w:t>
        </w:r>
        <w:r w:rsidR="00E5078C" w:rsidRPr="0050547E">
          <w:t xml:space="preserve">Provjere provode zaposlenici NT i/ili PT u skladu sa podjelom poslova određenim sporazumima o delegiranim poslovima. </w:t>
        </w:r>
      </w:ins>
    </w:p>
    <w:p w14:paraId="19CCF745" w14:textId="77777777" w:rsidR="00E5078C" w:rsidRPr="0050547E" w:rsidRDefault="00E5078C" w:rsidP="00493963">
      <w:pPr>
        <w:spacing w:after="120"/>
        <w:contextualSpacing/>
        <w:jc w:val="both"/>
        <w:rPr>
          <w:ins w:id="70" w:author="korisnik" w:date="2022-04-13T09:41:00Z"/>
        </w:rPr>
      </w:pPr>
    </w:p>
    <w:p w14:paraId="6830B9F9" w14:textId="5DFBD7E4" w:rsidR="00E13E0D" w:rsidRPr="0050547E" w:rsidRDefault="00E13E0D" w:rsidP="00493963">
      <w:pPr>
        <w:spacing w:after="120"/>
        <w:contextualSpacing/>
        <w:jc w:val="both"/>
        <w:rPr>
          <w:ins w:id="71" w:author="korisnik" w:date="2022-04-13T09:41:00Z"/>
        </w:rPr>
      </w:pPr>
      <w:ins w:id="72" w:author="korisnik" w:date="2022-04-13T09:41:00Z">
        <w:r w:rsidRPr="0050547E">
          <w:t xml:space="preserve">Čelnici NT/PT-a dužni su osigurati pristup alatima za provjeru </w:t>
        </w:r>
        <w:r w:rsidR="000D1725" w:rsidRPr="0050547E">
          <w:t>ozbiljnih</w:t>
        </w:r>
        <w:r w:rsidRPr="0050547E">
          <w:t xml:space="preserve"> nepravilnosti</w:t>
        </w:r>
        <w:r w:rsidR="003E03B1" w:rsidRPr="0050547E">
          <w:t xml:space="preserve"> te svi zaposlenici uključeni u provođenje, upravljanje i praćenje NPOO-a na razini pojedine institucije, trebaju biti upoznati sa svim alatima za koje je pristup omogućen</w:t>
        </w:r>
        <w:r w:rsidRPr="0050547E">
          <w:t xml:space="preserve">. </w:t>
        </w:r>
      </w:ins>
    </w:p>
    <w:p w14:paraId="41625C06" w14:textId="7915D1CD" w:rsidR="00C4630E" w:rsidRPr="0050547E" w:rsidRDefault="00C4630E" w:rsidP="00493963">
      <w:pPr>
        <w:spacing w:after="120"/>
        <w:contextualSpacing/>
        <w:jc w:val="both"/>
        <w:rPr>
          <w:ins w:id="73" w:author="korisnik" w:date="2022-04-13T09:41:00Z"/>
        </w:rPr>
      </w:pPr>
    </w:p>
    <w:p w14:paraId="551E9471" w14:textId="317DEA5F" w:rsidR="00C4630E" w:rsidRPr="0050547E" w:rsidRDefault="00C4630E" w:rsidP="00493963">
      <w:pPr>
        <w:spacing w:after="120"/>
        <w:contextualSpacing/>
        <w:jc w:val="both"/>
        <w:rPr>
          <w:ins w:id="74" w:author="korisnik" w:date="2022-04-13T09:41:00Z"/>
          <w:b/>
        </w:rPr>
      </w:pPr>
      <w:ins w:id="75" w:author="korisnik" w:date="2022-04-13T09:41:00Z">
        <w:r w:rsidRPr="0050547E">
          <w:rPr>
            <w:b/>
          </w:rPr>
          <w:t>A</w:t>
        </w:r>
        <w:r w:rsidR="00363518" w:rsidRPr="0050547E">
          <w:rPr>
            <w:b/>
          </w:rPr>
          <w:t>RACHNE</w:t>
        </w:r>
      </w:ins>
    </w:p>
    <w:p w14:paraId="46950BD6" w14:textId="77777777" w:rsidR="00EC3E91" w:rsidRPr="0050547E" w:rsidRDefault="00EC3E91" w:rsidP="00493963">
      <w:pPr>
        <w:spacing w:after="120"/>
        <w:contextualSpacing/>
        <w:jc w:val="both"/>
        <w:rPr>
          <w:ins w:id="76" w:author="korisnik" w:date="2022-04-13T09:41:00Z"/>
        </w:rPr>
      </w:pPr>
    </w:p>
    <w:p w14:paraId="5716C090" w14:textId="77777777" w:rsidR="00363518" w:rsidRPr="0050547E" w:rsidRDefault="00363518" w:rsidP="00363518">
      <w:pPr>
        <w:jc w:val="both"/>
        <w:rPr>
          <w:ins w:id="77" w:author="korisnik" w:date="2022-04-13T09:41:00Z"/>
        </w:rPr>
      </w:pPr>
      <w:ins w:id="78" w:author="korisnik" w:date="2022-04-13T09:41:00Z">
        <w:r w:rsidRPr="0050547E">
          <w:t xml:space="preserve">ARACHNE je integrirani informatički alat razvijen od strane Europske komisije u cilju otkrivanja projekata koji bi mogli biti podložni riziku od prijevara, sukoba interesa i nepravilnosti. </w:t>
        </w:r>
      </w:ins>
    </w:p>
    <w:p w14:paraId="6993D978" w14:textId="77777777" w:rsidR="00EC3E91" w:rsidRPr="0050547E" w:rsidRDefault="00EC3E91" w:rsidP="00363518">
      <w:pPr>
        <w:jc w:val="both"/>
        <w:rPr>
          <w:ins w:id="79" w:author="korisnik" w:date="2022-04-13T09:41:00Z"/>
        </w:rPr>
      </w:pPr>
    </w:p>
    <w:p w14:paraId="1EE63426" w14:textId="7E706D3F" w:rsidR="00363518" w:rsidRPr="0050547E" w:rsidRDefault="00363518" w:rsidP="00363518">
      <w:pPr>
        <w:jc w:val="both"/>
        <w:rPr>
          <w:ins w:id="80" w:author="korisnik" w:date="2022-04-13T09:41:00Z"/>
        </w:rPr>
      </w:pPr>
      <w:ins w:id="81" w:author="korisnik" w:date="2022-04-13T09:41:00Z">
        <w:r w:rsidRPr="0050547E">
          <w:t xml:space="preserve">ARACHNE sustav sadrži podatke iz više izvora. Sadrži podatke o svim poduzećima i s njima povezanim osobama koji se mogu prikupiti na temelju javno dostupnih izvora i baza podataka za čije prikupljanje je odgovorna Europska komisija (financijski podaci, vlasnička struktura, vlasnički odnosi između poduzeća i povezanih osoba itd.). Isto tako sadrži podatke za čije je prikupljanje i unos u ARACHNE alat odgovorna država članica, a odnose se na podatke o projektima financiranim EU sredstvima (podaci o korisnicima, sekundarnim ugovorima, izdacima itd.)   </w:t>
        </w:r>
      </w:ins>
    </w:p>
    <w:p w14:paraId="3A1C1614" w14:textId="77777777" w:rsidR="00EC3E91" w:rsidRPr="0050547E" w:rsidRDefault="00EC3E91" w:rsidP="00363518">
      <w:pPr>
        <w:jc w:val="both"/>
        <w:rPr>
          <w:ins w:id="82" w:author="korisnik" w:date="2022-04-13T09:41:00Z"/>
        </w:rPr>
      </w:pPr>
    </w:p>
    <w:p w14:paraId="006B557F" w14:textId="77777777" w:rsidR="00363518" w:rsidRPr="0050547E" w:rsidRDefault="00363518" w:rsidP="00363518">
      <w:pPr>
        <w:jc w:val="both"/>
        <w:rPr>
          <w:ins w:id="83" w:author="korisnik" w:date="2022-04-13T09:41:00Z"/>
          <w:u w:val="single"/>
        </w:rPr>
      </w:pPr>
      <w:ins w:id="84" w:author="korisnik" w:date="2022-04-13T09:41:00Z">
        <w:r w:rsidRPr="0050547E">
          <w:rPr>
            <w:u w:val="single"/>
          </w:rPr>
          <w:t xml:space="preserve">Omogućavanje pristupa ARACHNE sustavu: </w:t>
        </w:r>
      </w:ins>
    </w:p>
    <w:p w14:paraId="30BBABC0" w14:textId="689B2E78" w:rsidR="00363518" w:rsidRPr="0050547E" w:rsidRDefault="00363518" w:rsidP="00363518">
      <w:pPr>
        <w:jc w:val="both"/>
        <w:rPr>
          <w:ins w:id="85" w:author="korisnik" w:date="2022-04-13T09:41:00Z"/>
        </w:rPr>
      </w:pPr>
      <w:ins w:id="86" w:author="korisnik" w:date="2022-04-13T09:41:00Z">
        <w:r w:rsidRPr="0050547E">
          <w:t>NT/PT/NF su dužni za svoje djelatnike u sustavu NPOO koji obavljaju poslove kontrola na projektima dostaviti zahtjeve za otvaranje korisničkih računa Koordinacijskom tijelu (KT-u) (</w:t>
        </w:r>
        <w:r w:rsidR="001E6193" w:rsidRPr="0050547E">
          <w:t>npoo.kt@mfin.hr</w:t>
        </w:r>
        <w:r w:rsidRPr="0050547E">
          <w:t xml:space="preserve">) koji potom prosljeđuje zahtjeve </w:t>
        </w:r>
        <w:r w:rsidR="00E13E0D" w:rsidRPr="0050547E">
          <w:t xml:space="preserve">MRRFEU </w:t>
        </w:r>
        <w:r w:rsidRPr="0050547E">
          <w:t>koji obavlja poslove otvaranja korisničkih računa i omogućava djelatnicima pristup ARACHNE sustavu. MRRFEU obavlja i posao prikupljanja i unosa podataka u ARACHNE sustav za projekte financirane EU fondovima.</w:t>
        </w:r>
      </w:ins>
    </w:p>
    <w:p w14:paraId="66131989" w14:textId="77777777" w:rsidR="00363518" w:rsidRPr="0050547E" w:rsidRDefault="00363518" w:rsidP="00363518">
      <w:pPr>
        <w:jc w:val="both"/>
        <w:rPr>
          <w:ins w:id="87" w:author="korisnik" w:date="2022-04-13T09:41:00Z"/>
        </w:rPr>
      </w:pPr>
    </w:p>
    <w:p w14:paraId="2AB8AA96" w14:textId="77777777" w:rsidR="00363518" w:rsidRPr="0050547E" w:rsidRDefault="00363518" w:rsidP="00363518">
      <w:pPr>
        <w:jc w:val="both"/>
        <w:rPr>
          <w:ins w:id="88" w:author="korisnik" w:date="2022-04-13T09:41:00Z"/>
          <w:u w:val="single"/>
        </w:rPr>
      </w:pPr>
      <w:ins w:id="89" w:author="korisnik" w:date="2022-04-13T09:41:00Z">
        <w:r w:rsidRPr="0050547E">
          <w:rPr>
            <w:u w:val="single"/>
          </w:rPr>
          <w:t>Prikupljanje i unos podataka u ARACHNE sustav za NPOO:</w:t>
        </w:r>
      </w:ins>
    </w:p>
    <w:p w14:paraId="09750690" w14:textId="77777777" w:rsidR="00363518" w:rsidRPr="0050547E" w:rsidRDefault="00363518" w:rsidP="00363518">
      <w:pPr>
        <w:jc w:val="both"/>
        <w:rPr>
          <w:ins w:id="90" w:author="korisnik" w:date="2022-04-13T09:41:00Z"/>
        </w:rPr>
      </w:pPr>
      <w:ins w:id="91" w:author="korisnik" w:date="2022-04-13T09:41:00Z">
        <w:r w:rsidRPr="0050547E">
          <w:t>KT je odgovorno za prikupljanje i unos podataka o projektima koji se financiraju iz NPOO-a.</w:t>
        </w:r>
      </w:ins>
    </w:p>
    <w:p w14:paraId="698977C6" w14:textId="77777777" w:rsidR="00363518" w:rsidRPr="0050547E" w:rsidRDefault="00363518" w:rsidP="00363518">
      <w:pPr>
        <w:jc w:val="both"/>
        <w:rPr>
          <w:ins w:id="92" w:author="korisnik" w:date="2022-04-13T09:41:00Z"/>
        </w:rPr>
      </w:pPr>
      <w:ins w:id="93" w:author="korisnik" w:date="2022-04-13T09:41:00Z">
        <w:r w:rsidRPr="0050547E">
          <w:t>Djelatnik KT-a, svaka tri mjeseca, temeljem kumulativnog izvještaja iz sustava eNPOO sa svim potrebnim podacima o projektima od početka provedbe NPOO-a, ispunjava posebnu tablicu sa kumulativnim podacima od početka provedbe NPOO-a (</w:t>
        </w:r>
        <w:r w:rsidRPr="0050547E">
          <w:rPr>
            <w:i/>
          </w:rPr>
          <w:t>Excel tablica</w:t>
        </w:r>
        <w:r w:rsidRPr="0050547E">
          <w:t xml:space="preserve">), koju nakon provjere ujednačenosti podataka u tablici kroz poseban program, prosljeđuje nadležnoj osobi u MRRFEU, koja tablicu pretvara u xml. dokument i učitava u ARACHNE sustav. </w:t>
        </w:r>
      </w:ins>
    </w:p>
    <w:p w14:paraId="7856DBE6" w14:textId="77777777" w:rsidR="00EC3E91" w:rsidRPr="0050547E" w:rsidRDefault="00EC3E91" w:rsidP="007B1283">
      <w:pPr>
        <w:jc w:val="both"/>
        <w:rPr>
          <w:ins w:id="94" w:author="korisnik" w:date="2022-04-13T09:41:00Z"/>
        </w:rPr>
      </w:pPr>
    </w:p>
    <w:p w14:paraId="0A35B0C3" w14:textId="71E85020" w:rsidR="003D6994" w:rsidRPr="0050547E" w:rsidRDefault="00363518" w:rsidP="007B1283">
      <w:pPr>
        <w:jc w:val="both"/>
        <w:rPr>
          <w:ins w:id="95" w:author="korisnik" w:date="2022-04-13T09:41:00Z"/>
        </w:rPr>
      </w:pPr>
      <w:ins w:id="96" w:author="korisnik" w:date="2022-04-13T09:41:00Z">
        <w:r w:rsidRPr="0050547E">
          <w:rPr>
            <w:u w:val="single"/>
          </w:rPr>
          <w:t>Neki od podataka koji se unose u posebnu tablicu su</w:t>
        </w:r>
        <w:r w:rsidRPr="0050547E">
          <w:t xml:space="preserve">: naziv i šifra projekta, status projekta, OIB korisnika, vrsta projekta, ukupna vrijednost projekta, OIB projektnog partnera, naziv i šifra ugovora o nabavi, vrsta postupka nabave, naziv i OIB ugovaratelja, ukupan iznos ugovora o nabavi, OIB podugovaratelja, podaci o izmjeni ugovora o nabavi, osnovni podaci o projektima posebno razvrstani prema tipu ulaganja (npr. iz područja prometa, energetike, vodnog gospodarstva i sl.). </w:t>
        </w:r>
      </w:ins>
    </w:p>
    <w:p w14:paraId="5F39F544" w14:textId="77777777" w:rsidR="00E13E0D" w:rsidRPr="0050547E" w:rsidRDefault="00E13E0D" w:rsidP="007B1283">
      <w:pPr>
        <w:jc w:val="both"/>
        <w:rPr>
          <w:ins w:id="97" w:author="korisnik" w:date="2022-04-13T09:41:00Z"/>
        </w:rPr>
      </w:pPr>
    </w:p>
    <w:p w14:paraId="039AF205" w14:textId="2196292F" w:rsidR="00363518" w:rsidRPr="0050547E" w:rsidRDefault="00E13E0D" w:rsidP="00493963">
      <w:pPr>
        <w:spacing w:after="120"/>
        <w:contextualSpacing/>
        <w:jc w:val="both"/>
        <w:rPr>
          <w:ins w:id="98" w:author="korisnik" w:date="2022-04-13T09:41:00Z"/>
        </w:rPr>
      </w:pPr>
      <w:ins w:id="99" w:author="korisnik" w:date="2022-04-13T09:41:00Z">
        <w:r w:rsidRPr="0050547E">
          <w:rPr>
            <w:b/>
          </w:rPr>
          <w:t xml:space="preserve">Registar </w:t>
        </w:r>
        <w:r w:rsidR="005E6FFE" w:rsidRPr="0050547E">
          <w:rPr>
            <w:b/>
          </w:rPr>
          <w:t>s</w:t>
        </w:r>
        <w:r w:rsidR="00363518" w:rsidRPr="0050547E">
          <w:rPr>
            <w:b/>
          </w:rPr>
          <w:t>tv</w:t>
        </w:r>
        <w:r w:rsidR="00290BC8" w:rsidRPr="0050547E">
          <w:rPr>
            <w:b/>
          </w:rPr>
          <w:t>arnih vlasnika</w:t>
        </w:r>
        <w:r w:rsidR="00290BC8" w:rsidRPr="0050547E">
          <w:t xml:space="preserve"> je javni servis u koji </w:t>
        </w:r>
        <w:r w:rsidR="00363518" w:rsidRPr="0050547E">
          <w:t>korisnici imaju pristup kroz sustav eNPOO.</w:t>
        </w:r>
        <w:r w:rsidR="00290BC8" w:rsidRPr="0050547E">
          <w:t xml:space="preserve"> U slučaju da pristup kroz sustav eNPOO nije moguć, NT/PT traži pristup u skladu s uspostavljenom procedurom. </w:t>
        </w:r>
        <w:r w:rsidR="00363518" w:rsidRPr="0050547E">
          <w:t xml:space="preserve"> </w:t>
        </w:r>
      </w:ins>
    </w:p>
    <w:p w14:paraId="3E7640B4" w14:textId="1F654396" w:rsidR="00363518" w:rsidRPr="0050547E" w:rsidRDefault="00363518" w:rsidP="00363518">
      <w:pPr>
        <w:pStyle w:val="t-9-8"/>
        <w:jc w:val="both"/>
        <w:textAlignment w:val="baseline"/>
      </w:pPr>
      <w:r w:rsidRPr="0050547E">
        <w:t xml:space="preserve">Kako bi se osigurala dostupnost podataka za provjeru dvostrukog financiranja, tijela koja su odgovorna za dijeljeno </w:t>
      </w:r>
      <w:ins w:id="100" w:author="korisnik" w:date="2022-04-13T09:41:00Z">
        <w:r w:rsidRPr="0050547E">
          <w:t xml:space="preserve">i centralizirano </w:t>
        </w:r>
      </w:ins>
      <w:r w:rsidRPr="0050547E">
        <w:t xml:space="preserve">upravljanje EU fondovima u </w:t>
      </w:r>
      <w:del w:id="101" w:author="korisnik" w:date="2022-04-13T09:41:00Z">
        <w:r w:rsidR="00D221FE">
          <w:delText>RH</w:delText>
        </w:r>
      </w:del>
      <w:ins w:id="102" w:author="korisnik" w:date="2022-04-13T09:41:00Z">
        <w:r w:rsidRPr="0050547E">
          <w:t>R</w:t>
        </w:r>
        <w:r w:rsidR="00EC3E91" w:rsidRPr="0050547E">
          <w:t>epublici Hrvatskoj</w:t>
        </w:r>
      </w:ins>
      <w:r w:rsidRPr="0050547E">
        <w:t xml:space="preserve"> omogućit će korištenje podatka svim NT</w:t>
      </w:r>
      <w:ins w:id="103" w:author="korisnik" w:date="2022-04-13T09:41:00Z">
        <w:r w:rsidRPr="0050547E">
          <w:t>/PT</w:t>
        </w:r>
      </w:ins>
      <w:r w:rsidRPr="0050547E">
        <w:t>-ima kako slijedi:</w:t>
      </w:r>
    </w:p>
    <w:p w14:paraId="599CFF5F" w14:textId="186E8F70" w:rsidR="00363518" w:rsidRPr="0050547E" w:rsidRDefault="00363518" w:rsidP="00363518">
      <w:pPr>
        <w:pStyle w:val="t-9-8"/>
        <w:numPr>
          <w:ilvl w:val="0"/>
          <w:numId w:val="8"/>
        </w:numPr>
        <w:jc w:val="both"/>
        <w:textAlignment w:val="baseline"/>
      </w:pPr>
      <w:r w:rsidRPr="0050547E">
        <w:t>Ministarstvo poljoprivrede omogućit će pristup podacima u vezi fondova Zajedničke poljoprivredne politike</w:t>
      </w:r>
      <w:del w:id="104" w:author="korisnik" w:date="2022-04-13T09:41:00Z">
        <w:r w:rsidR="00D221FE">
          <w:delText>,</w:delText>
        </w:r>
      </w:del>
      <w:r w:rsidRPr="0050547E">
        <w:t xml:space="preserve"> te Fonda za pomorstvo i ribarstvo</w:t>
      </w:r>
      <w:del w:id="105" w:author="korisnik" w:date="2022-04-13T09:41:00Z">
        <w:r w:rsidR="00D221FE">
          <w:delText>.</w:delText>
        </w:r>
      </w:del>
      <w:ins w:id="106" w:author="korisnik" w:date="2022-04-13T09:41:00Z">
        <w:r w:rsidR="00812C8C" w:rsidRPr="0050547E">
          <w:t>,</w:t>
        </w:r>
      </w:ins>
      <w:r w:rsidRPr="0050547E">
        <w:t xml:space="preserve"> </w:t>
      </w:r>
    </w:p>
    <w:p w14:paraId="76FDD260" w14:textId="5B90F76A" w:rsidR="00363518" w:rsidRPr="0050547E" w:rsidRDefault="00363518" w:rsidP="00363518">
      <w:pPr>
        <w:pStyle w:val="t-9-8"/>
        <w:numPr>
          <w:ilvl w:val="0"/>
          <w:numId w:val="8"/>
        </w:numPr>
        <w:jc w:val="both"/>
        <w:textAlignment w:val="baseline"/>
      </w:pPr>
      <w:r w:rsidRPr="0050547E">
        <w:t xml:space="preserve">Ministarstvo </w:t>
      </w:r>
      <w:del w:id="107" w:author="korisnik" w:date="2022-04-13T09:41:00Z">
        <w:r w:rsidR="00D221FE">
          <w:delText>regionalnog</w:delText>
        </w:r>
      </w:del>
      <w:ins w:id="108" w:author="korisnik" w:date="2022-04-13T09:41:00Z">
        <w:r w:rsidRPr="0050547E">
          <w:t>regionalnog</w:t>
        </w:r>
        <w:r w:rsidR="00812C8C" w:rsidRPr="0050547E">
          <w:t>a</w:t>
        </w:r>
      </w:ins>
      <w:r w:rsidRPr="0050547E">
        <w:t xml:space="preserve"> razvoja i fondova Europske unije omogućit će pristup podacima za korištenje sredstava Europskog fonda za regionalni razvoj i  Kohezijskog fonda</w:t>
      </w:r>
      <w:del w:id="109" w:author="korisnik" w:date="2022-04-13T09:41:00Z">
        <w:r w:rsidR="00D221FE">
          <w:delText>,</w:delText>
        </w:r>
      </w:del>
      <w:r w:rsidRPr="0050547E">
        <w:t xml:space="preserve"> te programa</w:t>
      </w:r>
      <w:del w:id="110" w:author="korisnik" w:date="2022-04-13T09:41:00Z">
        <w:r w:rsidR="00A24DC4">
          <w:delText xml:space="preserve"> </w:delText>
        </w:r>
      </w:del>
      <w:r w:rsidRPr="0050547E">
        <w:t xml:space="preserve"> Europske teritorijalne suradnje, Financijski mehanizam europskog gospodarskog prostora (EGP), Norveški financijski mehanizam, Švicarsko-hrvatski program suradnje</w:t>
      </w:r>
      <w:ins w:id="111" w:author="korisnik" w:date="2022-04-13T09:41:00Z">
        <w:r w:rsidR="00812C8C" w:rsidRPr="0050547E">
          <w:t>,</w:t>
        </w:r>
      </w:ins>
    </w:p>
    <w:p w14:paraId="027C982D" w14:textId="77777777" w:rsidR="00363518" w:rsidRPr="0050547E" w:rsidRDefault="00363518" w:rsidP="00363518">
      <w:pPr>
        <w:pStyle w:val="t-9-8"/>
        <w:numPr>
          <w:ilvl w:val="0"/>
          <w:numId w:val="8"/>
        </w:numPr>
        <w:jc w:val="both"/>
        <w:textAlignment w:val="baseline"/>
      </w:pPr>
      <w:r w:rsidRPr="0050547E">
        <w:t xml:space="preserve">Ministarstvo rada, mirovinskog sustava i socijalne politike omogućit će pristup podacima za korištenje sredstava iz Europskog socijalnog fonda, </w:t>
      </w:r>
    </w:p>
    <w:p w14:paraId="00E6AE06" w14:textId="63708535" w:rsidR="00363518" w:rsidRPr="0050547E" w:rsidRDefault="00363518" w:rsidP="007B1283">
      <w:pPr>
        <w:pStyle w:val="t-9-8"/>
        <w:numPr>
          <w:ilvl w:val="0"/>
          <w:numId w:val="8"/>
        </w:numPr>
        <w:jc w:val="both"/>
        <w:textAlignment w:val="baseline"/>
        <w:pPrChange w:id="112" w:author="korisnik" w:date="2022-04-13T09:41:00Z">
          <w:pPr>
            <w:pStyle w:val="t-9-8"/>
            <w:numPr>
              <w:numId w:val="8"/>
            </w:numPr>
            <w:ind w:left="720" w:hanging="360"/>
            <w:textAlignment w:val="baseline"/>
          </w:pPr>
        </w:pPrChange>
      </w:pPr>
      <w:r w:rsidRPr="0050547E">
        <w:t>Ministarstvo unutarnjih poslova omogućit će pristup podacima u vezi Fondova za azil, migracije i integraciju, Fonda za unutarnju sigurnost i Instrumenta za financijsku potporu u području upravljanja granicama i vizne politike.</w:t>
      </w:r>
      <w:del w:id="113" w:author="korisnik" w:date="2022-04-13T09:41:00Z">
        <w:r w:rsidR="00F363C0" w:rsidRPr="00F363C0">
          <w:delText xml:space="preserve">  </w:delText>
        </w:r>
      </w:del>
    </w:p>
    <w:p w14:paraId="2CAECE16" w14:textId="77777777" w:rsidR="00363518" w:rsidRPr="0050547E" w:rsidRDefault="00363518" w:rsidP="007B1283">
      <w:pPr>
        <w:pStyle w:val="t-9-8"/>
        <w:numPr>
          <w:ilvl w:val="0"/>
          <w:numId w:val="8"/>
        </w:numPr>
        <w:jc w:val="both"/>
        <w:textAlignment w:val="baseline"/>
        <w:rPr>
          <w:ins w:id="114" w:author="korisnik" w:date="2022-04-13T09:41:00Z"/>
        </w:rPr>
      </w:pPr>
      <w:ins w:id="115" w:author="korisnik" w:date="2022-04-13T09:41:00Z">
        <w:r w:rsidRPr="0050547E">
          <w:t xml:space="preserve">Tijela navedena u Točki 8 ovog poglavlja omogućit će pristup podacima za programe Unije za koje su nadležni.   </w:t>
        </w:r>
      </w:ins>
    </w:p>
    <w:p w14:paraId="4924EB6A" w14:textId="417FD3C8" w:rsidR="00363518" w:rsidRPr="0050547E" w:rsidRDefault="00363518" w:rsidP="00363518">
      <w:pPr>
        <w:pStyle w:val="t-9-8"/>
        <w:jc w:val="both"/>
        <w:textAlignment w:val="baseline"/>
        <w:rPr>
          <w:ins w:id="116" w:author="korisnik" w:date="2022-04-13T09:41:00Z"/>
        </w:rPr>
      </w:pPr>
      <w:ins w:id="117" w:author="korisnik" w:date="2022-04-13T09:41:00Z">
        <w:r w:rsidRPr="0050547E">
          <w:t>Zahtjevi</w:t>
        </w:r>
        <w:r w:rsidR="00D1438F" w:rsidRPr="0050547E">
          <w:t xml:space="preserve"> za provjeru dvostrukog financiranja</w:t>
        </w:r>
        <w:r w:rsidRPr="0050547E">
          <w:t xml:space="preserve"> se dostavljaju na e-mail adrese nadležnih ministarstava koje na početku svake godine KT dostavlja svim tijelima</w:t>
        </w:r>
        <w:r w:rsidR="00290BC8" w:rsidRPr="0050547E">
          <w:t xml:space="preserve"> u sustavu upravljanja i praćenje NPOO</w:t>
        </w:r>
        <w:r w:rsidRPr="0050547E">
          <w:t xml:space="preserve">. </w:t>
        </w:r>
        <w:r w:rsidR="00D1438F" w:rsidRPr="0050547E">
          <w:t>Nadležna m</w:t>
        </w:r>
        <w:r w:rsidRPr="0050547E">
          <w:t>inistarstva su dužna dostaviti</w:t>
        </w:r>
        <w:r w:rsidR="00D1438F" w:rsidRPr="0050547E">
          <w:t xml:space="preserve"> odgovore u roku od 10 radnih</w:t>
        </w:r>
        <w:r w:rsidR="00812C8C" w:rsidRPr="0050547E">
          <w:t xml:space="preserve"> dana</w:t>
        </w:r>
        <w:r w:rsidR="00D1438F" w:rsidRPr="0050547E">
          <w:t xml:space="preserve"> u postupku dodjele bespovratnih sredstava te u roku od 5 radnih dana u postupku odobravanja troškova</w:t>
        </w:r>
        <w:r w:rsidR="00E5078C" w:rsidRPr="0050547E">
          <w:t>.</w:t>
        </w:r>
      </w:ins>
    </w:p>
    <w:p w14:paraId="46B2580C" w14:textId="77777777" w:rsidR="004D639C" w:rsidRPr="0050547E" w:rsidRDefault="004D639C" w:rsidP="004D639C">
      <w:pPr>
        <w:jc w:val="both"/>
        <w:rPr>
          <w:ins w:id="118" w:author="korisnik" w:date="2022-04-13T09:41:00Z"/>
          <w:b/>
          <w:lang w:val="hr"/>
        </w:rPr>
      </w:pPr>
      <w:ins w:id="119" w:author="korisnik" w:date="2022-04-13T09:41:00Z">
        <w:r w:rsidRPr="0050547E">
          <w:rPr>
            <w:b/>
            <w:lang w:val="hr"/>
          </w:rPr>
          <w:t>Provjera dvostrukog financiranja</w:t>
        </w:r>
      </w:ins>
    </w:p>
    <w:p w14:paraId="42E8A731" w14:textId="07C99A14" w:rsidR="004D639C" w:rsidRPr="0050547E" w:rsidRDefault="004D639C" w:rsidP="004D639C">
      <w:pPr>
        <w:jc w:val="both"/>
        <w:rPr>
          <w:ins w:id="120" w:author="korisnik" w:date="2022-04-13T09:41:00Z"/>
          <w:lang w:val="hr"/>
        </w:rPr>
      </w:pPr>
    </w:p>
    <w:p w14:paraId="5C289441" w14:textId="6A3C61DD" w:rsidR="00AF4FB4" w:rsidRPr="0050547E" w:rsidRDefault="00AF4FB4" w:rsidP="004D639C">
      <w:pPr>
        <w:jc w:val="both"/>
        <w:rPr>
          <w:ins w:id="121" w:author="korisnik" w:date="2022-04-13T09:41:00Z"/>
          <w:u w:val="single"/>
          <w:lang w:val="hr"/>
        </w:rPr>
      </w:pPr>
      <w:ins w:id="122" w:author="korisnik" w:date="2022-04-13T09:41:00Z">
        <w:r w:rsidRPr="0050547E">
          <w:rPr>
            <w:u w:val="single"/>
            <w:lang w:val="hr"/>
          </w:rPr>
          <w:t>U postupku dodjele bespovratnih sredstava:</w:t>
        </w:r>
      </w:ins>
    </w:p>
    <w:p w14:paraId="4BED8AF6" w14:textId="77777777" w:rsidR="00AF4FB4" w:rsidRPr="0050547E" w:rsidRDefault="00AF4FB4" w:rsidP="004D639C">
      <w:pPr>
        <w:jc w:val="both"/>
        <w:rPr>
          <w:ins w:id="123" w:author="korisnik" w:date="2022-04-13T09:41:00Z"/>
          <w:lang w:val="hr"/>
        </w:rPr>
      </w:pPr>
    </w:p>
    <w:p w14:paraId="2A04C424" w14:textId="3B1775AA" w:rsidR="005D5B02" w:rsidRPr="0050547E" w:rsidRDefault="005D5B02" w:rsidP="005D5B02">
      <w:pPr>
        <w:jc w:val="both"/>
        <w:rPr>
          <w:ins w:id="124" w:author="korisnik" w:date="2022-04-13T09:41:00Z"/>
          <w:lang w:val="hr"/>
        </w:rPr>
      </w:pPr>
      <w:ins w:id="125" w:author="korisnik" w:date="2022-04-13T09:41:00Z">
        <w:r w:rsidRPr="0050547E">
          <w:rPr>
            <w:lang w:val="hr"/>
          </w:rPr>
          <w:t>Prije objave poziva NT</w:t>
        </w:r>
        <w:r w:rsidR="00B31D66" w:rsidRPr="0050547E">
          <w:rPr>
            <w:lang w:val="hr"/>
          </w:rPr>
          <w:t xml:space="preserve"> je dužan</w:t>
        </w:r>
        <w:r w:rsidRPr="0050547E">
          <w:rPr>
            <w:lang w:val="hr"/>
          </w:rPr>
          <w:t xml:space="preserve"> </w:t>
        </w:r>
        <w:r w:rsidRPr="0050547E">
          <w:rPr>
            <w:bCs/>
            <w:iCs/>
          </w:rPr>
          <w:t>zatražiti</w:t>
        </w:r>
        <w:r w:rsidRPr="0050547E">
          <w:rPr>
            <w:lang w:val="hr"/>
          </w:rPr>
          <w:t xml:space="preserve"> </w:t>
        </w:r>
        <w:r w:rsidRPr="0050547E">
          <w:rPr>
            <w:bCs/>
            <w:iCs/>
          </w:rPr>
          <w:t>od nadležnih ministarstava informaciju o postojanju rizika od dvostrukog financiranja, koji može postojati zbog sličnosti projekata i aktivnosti koji će se financirati predmetnim Pozivom sa projektima iz nadležnosti tih ministarstava.</w:t>
        </w:r>
        <w:r w:rsidRPr="0050547E">
          <w:rPr>
            <w:lang w:val="hr"/>
          </w:rPr>
          <w:t xml:space="preserve"> </w:t>
        </w:r>
      </w:ins>
    </w:p>
    <w:p w14:paraId="76656808" w14:textId="77777777" w:rsidR="005D5B02" w:rsidRPr="0050547E" w:rsidRDefault="005D5B02" w:rsidP="004D639C">
      <w:pPr>
        <w:jc w:val="both"/>
        <w:rPr>
          <w:ins w:id="126" w:author="korisnik" w:date="2022-04-13T09:41:00Z"/>
          <w:lang w:val="hr"/>
        </w:rPr>
      </w:pPr>
    </w:p>
    <w:p w14:paraId="3CDFB6E3" w14:textId="195F93BB" w:rsidR="00B31D66" w:rsidRPr="0050547E" w:rsidRDefault="00B31D66" w:rsidP="00B31D66">
      <w:pPr>
        <w:jc w:val="both"/>
        <w:rPr>
          <w:ins w:id="127" w:author="korisnik" w:date="2022-04-13T09:41:00Z"/>
          <w:lang w:val="hr"/>
        </w:rPr>
      </w:pPr>
      <w:ins w:id="128" w:author="korisnik" w:date="2022-04-13T09:41:00Z">
        <w:r w:rsidRPr="0050547E">
          <w:rPr>
            <w:lang w:val="hr"/>
          </w:rPr>
          <w:t>Nakon objave poziva, u postupku dodjele bespovratnih sredstava, NT šalje zahtjeve za provjeru dvostrukog financiranja samo onim nadležnim ministarstvima od kojih je prije objave poziva, dobivena potvrdna informacija o postojanju rizika od dvostrukog financiranja zbog sličnosti projekata i aktivnosti koji se financiraju predmetnim pozivom sa projektima koji se već financiraju iz drugih izvora i u nadležnosti su tih ministarstava. Zahtjev za provjeru dvostrukog financiranja sadrži popis svih projektnih prijedloga koji su došli do faze donošenja Odluke o financiranju sa podacima o nazivu prijavitelja, matičnom broju te nazivu projekta. Provjere se provode na temelju dostupnih podataka u IT sustavima za regionalne, poljoprivredne i druge EU fondove, podataka o izvršenju rashoda iz državnog proračuna te uvidom u dostupne podatke o dodjeli sredstava iz ostalih javnih izvora.</w:t>
        </w:r>
      </w:ins>
    </w:p>
    <w:p w14:paraId="612F4F6A" w14:textId="7A42A725" w:rsidR="00B31D66" w:rsidRPr="0050547E" w:rsidRDefault="00B31D66" w:rsidP="004D639C">
      <w:pPr>
        <w:jc w:val="both"/>
        <w:rPr>
          <w:ins w:id="129" w:author="korisnik" w:date="2022-04-13T09:41:00Z"/>
          <w:lang w:val="hr"/>
        </w:rPr>
      </w:pPr>
    </w:p>
    <w:p w14:paraId="08863DCE" w14:textId="5BB902F7" w:rsidR="003849B5" w:rsidRPr="0050547E" w:rsidRDefault="00B31D66" w:rsidP="004D639C">
      <w:pPr>
        <w:jc w:val="both"/>
        <w:rPr>
          <w:ins w:id="130" w:author="korisnik" w:date="2022-04-13T09:41:00Z"/>
          <w:lang w:val="hr"/>
        </w:rPr>
      </w:pPr>
      <w:ins w:id="131" w:author="korisnik" w:date="2022-04-13T09:41:00Z">
        <w:r w:rsidRPr="0050547E">
          <w:rPr>
            <w:lang w:val="hr"/>
          </w:rPr>
          <w:t>Temeljem dobivenih odgovora nadležnih ministarstava na zahtjev za provjeru dvostrukog financiranja, č</w:t>
        </w:r>
        <w:r w:rsidR="005D5B02" w:rsidRPr="0050547E">
          <w:rPr>
            <w:lang w:val="hr"/>
          </w:rPr>
          <w:t xml:space="preserve">lanovi OOP-a </w:t>
        </w:r>
        <w:r w:rsidR="004D639C" w:rsidRPr="0050547E">
          <w:rPr>
            <w:lang w:val="hr"/>
          </w:rPr>
          <w:t>u postupku dodjele bespovratnih sredstava</w:t>
        </w:r>
        <w:r w:rsidR="005D5B02" w:rsidRPr="0050547E">
          <w:rPr>
            <w:lang w:val="hr"/>
          </w:rPr>
          <w:t xml:space="preserve"> provjeravaju potencijalno dvostruko financiranje projektnih prijedloga</w:t>
        </w:r>
        <w:r w:rsidR="004D639C" w:rsidRPr="0050547E">
          <w:rPr>
            <w:lang w:val="hr"/>
          </w:rPr>
          <w:t xml:space="preserve"> </w:t>
        </w:r>
        <w:r w:rsidR="00910C82" w:rsidRPr="0050547E">
          <w:rPr>
            <w:lang w:val="hr"/>
          </w:rPr>
          <w:t>nakon svih prethodno provedenih faza dodjele bespovratnih sredstava, a prije donošenje Odluke o financiranju</w:t>
        </w:r>
        <w:r w:rsidR="005D5B02" w:rsidRPr="0050547E">
          <w:rPr>
            <w:lang w:val="hr"/>
          </w:rPr>
          <w:t xml:space="preserve"> i samo</w:t>
        </w:r>
        <w:r w:rsidR="00910C82" w:rsidRPr="0050547E">
          <w:rPr>
            <w:lang w:val="hr"/>
          </w:rPr>
          <w:t xml:space="preserve"> za projektne prijedloge koji su došli do faze donošenja Odluke o financiranju. </w:t>
        </w:r>
      </w:ins>
    </w:p>
    <w:p w14:paraId="322CE57D" w14:textId="29F18B5B" w:rsidR="003849B5" w:rsidRPr="0050547E" w:rsidRDefault="003849B5" w:rsidP="004D639C">
      <w:pPr>
        <w:jc w:val="both"/>
        <w:rPr>
          <w:ins w:id="132" w:author="korisnik" w:date="2022-04-13T09:41:00Z"/>
          <w:lang w:val="hr"/>
        </w:rPr>
      </w:pPr>
    </w:p>
    <w:p w14:paraId="6BCB8DF6" w14:textId="62D3CED9" w:rsidR="0025641B" w:rsidRPr="0050547E" w:rsidRDefault="0025641B" w:rsidP="004D639C">
      <w:pPr>
        <w:jc w:val="both"/>
        <w:rPr>
          <w:ins w:id="133" w:author="korisnik" w:date="2022-04-13T09:41:00Z"/>
          <w:lang w:val="hr"/>
        </w:rPr>
      </w:pPr>
    </w:p>
    <w:p w14:paraId="1F6B056F" w14:textId="2CB3F6D9" w:rsidR="00AF4FB4" w:rsidRPr="0050547E" w:rsidRDefault="00AF4FB4" w:rsidP="004D639C">
      <w:pPr>
        <w:jc w:val="both"/>
        <w:rPr>
          <w:ins w:id="134" w:author="korisnik" w:date="2022-04-13T09:41:00Z"/>
          <w:u w:val="single"/>
          <w:lang w:val="hr"/>
        </w:rPr>
      </w:pPr>
      <w:ins w:id="135" w:author="korisnik" w:date="2022-04-13T09:41:00Z">
        <w:r w:rsidRPr="0050547E">
          <w:rPr>
            <w:u w:val="single"/>
            <w:lang w:val="hr"/>
          </w:rPr>
          <w:t>U postupku odobravanja troškova u fazi provedbe projekta (provjera ZNS-a):</w:t>
        </w:r>
      </w:ins>
    </w:p>
    <w:p w14:paraId="6EA41506" w14:textId="77777777" w:rsidR="00AF4FB4" w:rsidRPr="0050547E" w:rsidRDefault="00AF4FB4" w:rsidP="004D639C">
      <w:pPr>
        <w:jc w:val="both"/>
        <w:rPr>
          <w:ins w:id="136" w:author="korisnik" w:date="2022-04-13T09:41:00Z"/>
          <w:lang w:val="hr"/>
        </w:rPr>
      </w:pPr>
    </w:p>
    <w:p w14:paraId="3CB918B8" w14:textId="57A6B266" w:rsidR="000A4489" w:rsidRPr="0050547E" w:rsidRDefault="004D639C" w:rsidP="000A4489">
      <w:pPr>
        <w:jc w:val="both"/>
        <w:rPr>
          <w:ins w:id="137" w:author="korisnik" w:date="2022-04-13T09:41:00Z"/>
          <w:lang w:val="hr"/>
        </w:rPr>
      </w:pPr>
      <w:ins w:id="138" w:author="korisnik" w:date="2022-04-13T09:41:00Z">
        <w:r w:rsidRPr="0050547E">
          <w:rPr>
            <w:lang w:val="hr"/>
          </w:rPr>
          <w:t>Provjere dvostrukog financiranja u postupku odobravanja troškova provode NT/PT</w:t>
        </w:r>
        <w:r w:rsidR="00B31D66" w:rsidRPr="0050547E">
          <w:rPr>
            <w:lang w:val="hr"/>
          </w:rPr>
          <w:t xml:space="preserve"> prilikom provjere knjigovodstvene evidencije i druge relevantne dokumentacije projekta. U slučaju ako se temeljem provjere dokumentacije pojavi sumnja na dvostruko financiranje, NT/PT će </w:t>
        </w:r>
        <w:r w:rsidR="000A4489" w:rsidRPr="0050547E">
          <w:rPr>
            <w:lang w:val="hr"/>
          </w:rPr>
          <w:t>podnijeti zahtjev za provjeru dvostrukog financiranja nadležnim ministarstvima kako bi se izvršila provjera u IT sustavima za regionalne, poljoprivredne i druge EU fondove, podacima o izvršenju rashoda iz državnog proračuna te uvidom u dostupne podatke o dodjeli sredstava iz ostalih javnih izvora.</w:t>
        </w:r>
      </w:ins>
    </w:p>
    <w:p w14:paraId="706534A9" w14:textId="644D54AA" w:rsidR="00AF4FB4" w:rsidRPr="0050547E" w:rsidRDefault="00AF4FB4" w:rsidP="004D639C">
      <w:pPr>
        <w:jc w:val="both"/>
        <w:rPr>
          <w:ins w:id="139" w:author="korisnik" w:date="2022-04-13T09:41:00Z"/>
          <w:lang w:val="hr"/>
        </w:rPr>
      </w:pPr>
    </w:p>
    <w:p w14:paraId="341EC301" w14:textId="6EB32B13" w:rsidR="004D639C" w:rsidRPr="0050547E" w:rsidRDefault="004D639C" w:rsidP="004D639C">
      <w:pPr>
        <w:spacing w:after="120"/>
        <w:contextualSpacing/>
        <w:jc w:val="both"/>
        <w:rPr>
          <w:ins w:id="140" w:author="korisnik" w:date="2022-04-13T09:41:00Z"/>
        </w:rPr>
      </w:pPr>
      <w:r w:rsidRPr="0050547E">
        <w:t>Svaki NT odgovoran je za pravilno planiranje sredstava u državnom proračunu kojim se izbjegava dvostruko financiranje rashoda iz državnog proračuna neovisno o izvoru financiranja.</w:t>
      </w:r>
      <w:del w:id="141" w:author="korisnik" w:date="2022-04-13T09:41:00Z">
        <w:r w:rsidR="00D221FE">
          <w:delText xml:space="preserve"> </w:delText>
        </w:r>
        <w:r w:rsidR="001C0A84">
          <w:delText>Postupci provjere dvostrukog financiranja opisani su u Zajedničkom nacionalnom pravilu 02 Dod</w:delText>
        </w:r>
        <w:r w:rsidR="00C12FDE">
          <w:delText>jela</w:delText>
        </w:r>
      </w:del>
    </w:p>
    <w:p w14:paraId="1B2BCF7D" w14:textId="77777777" w:rsidR="004D639C" w:rsidRPr="0050547E" w:rsidRDefault="004D639C" w:rsidP="004D639C">
      <w:pPr>
        <w:jc w:val="both"/>
        <w:rPr>
          <w:ins w:id="142" w:author="korisnik" w:date="2022-04-13T09:41:00Z"/>
          <w:lang w:val="hr"/>
        </w:rPr>
      </w:pPr>
    </w:p>
    <w:p w14:paraId="57A2F097" w14:textId="77777777" w:rsidR="000A4489" w:rsidRPr="0050547E" w:rsidRDefault="000A4489" w:rsidP="00493963">
      <w:pPr>
        <w:spacing w:after="120"/>
        <w:contextualSpacing/>
        <w:jc w:val="both"/>
        <w:rPr>
          <w:ins w:id="143" w:author="korisnik" w:date="2022-04-13T09:41:00Z"/>
        </w:rPr>
      </w:pPr>
    </w:p>
    <w:p w14:paraId="4868958B" w14:textId="05D3B4B6" w:rsidR="003D6994" w:rsidRPr="0050547E" w:rsidRDefault="003D6994" w:rsidP="00493963">
      <w:pPr>
        <w:spacing w:after="120"/>
        <w:contextualSpacing/>
        <w:jc w:val="both"/>
        <w:rPr>
          <w:ins w:id="144" w:author="korisnik" w:date="2022-04-13T09:41:00Z"/>
          <w:b/>
        </w:rPr>
      </w:pPr>
      <w:ins w:id="145" w:author="korisnik" w:date="2022-04-13T09:41:00Z">
        <w:r w:rsidRPr="0050547E">
          <w:rPr>
            <w:b/>
          </w:rPr>
          <w:t xml:space="preserve">Provjera sukoba interesa </w:t>
        </w:r>
      </w:ins>
    </w:p>
    <w:p w14:paraId="56F3F5B3" w14:textId="2D7F23A6" w:rsidR="0065304E" w:rsidRPr="0050547E" w:rsidRDefault="0065304E" w:rsidP="00493963">
      <w:pPr>
        <w:spacing w:after="120"/>
        <w:contextualSpacing/>
        <w:jc w:val="both"/>
        <w:rPr>
          <w:ins w:id="146" w:author="korisnik" w:date="2022-04-13T09:41:00Z"/>
        </w:rPr>
      </w:pPr>
    </w:p>
    <w:p w14:paraId="5F24584E" w14:textId="77777777" w:rsidR="00C075F9" w:rsidRPr="0050547E" w:rsidRDefault="00C075F9" w:rsidP="00C075F9">
      <w:pPr>
        <w:spacing w:after="120"/>
        <w:contextualSpacing/>
        <w:jc w:val="both"/>
        <w:rPr>
          <w:ins w:id="147" w:author="korisnik" w:date="2022-04-13T09:41:00Z"/>
          <w:u w:val="single"/>
          <w:lang w:val="hr"/>
        </w:rPr>
      </w:pPr>
      <w:ins w:id="148" w:author="korisnik" w:date="2022-04-13T09:41:00Z">
        <w:r w:rsidRPr="0050547E">
          <w:rPr>
            <w:u w:val="single"/>
            <w:lang w:val="hr"/>
          </w:rPr>
          <w:t>U postupku dodjele</w:t>
        </w:r>
      </w:ins>
      <w:r w:rsidRPr="0050547E">
        <w:rPr>
          <w:u w:val="single"/>
          <w:lang w:val="hr"/>
          <w:rPrChange w:id="149" w:author="korisnik" w:date="2022-04-13T09:41:00Z">
            <w:rPr/>
          </w:rPrChange>
        </w:rPr>
        <w:t xml:space="preserve"> bespovratnih sredstava</w:t>
      </w:r>
      <w:ins w:id="150" w:author="korisnik" w:date="2022-04-13T09:41:00Z">
        <w:r w:rsidRPr="0050547E">
          <w:rPr>
            <w:u w:val="single"/>
            <w:lang w:val="hr"/>
          </w:rPr>
          <w:t>:</w:t>
        </w:r>
      </w:ins>
    </w:p>
    <w:p w14:paraId="01876FD1" w14:textId="77777777" w:rsidR="00C075F9" w:rsidRPr="0050547E" w:rsidRDefault="00C075F9" w:rsidP="00493963">
      <w:pPr>
        <w:spacing w:after="120"/>
        <w:contextualSpacing/>
        <w:jc w:val="both"/>
        <w:rPr>
          <w:ins w:id="151" w:author="korisnik" w:date="2022-04-13T09:41:00Z"/>
        </w:rPr>
      </w:pPr>
    </w:p>
    <w:p w14:paraId="25C12708" w14:textId="6A887C86" w:rsidR="00DA6B97" w:rsidRPr="0050547E" w:rsidRDefault="00DA6B97" w:rsidP="0065304E">
      <w:pPr>
        <w:jc w:val="both"/>
        <w:rPr>
          <w:ins w:id="152" w:author="korisnik" w:date="2022-04-13T09:41:00Z"/>
          <w:lang w:val="hr"/>
        </w:rPr>
      </w:pPr>
      <w:ins w:id="153" w:author="korisnik" w:date="2022-04-13T09:41:00Z">
        <w:r w:rsidRPr="0050547E">
          <w:rPr>
            <w:lang w:val="hr"/>
          </w:rPr>
          <w:t>U postupku dodjele bespovratnih sredstava NT provodi provjeru sukoba interesa članova Odbora za odabir projekata</w:t>
        </w:r>
      </w:ins>
      <w:r w:rsidR="00C075F9" w:rsidRPr="0050547E">
        <w:rPr>
          <w:lang w:val="hr"/>
          <w:rPrChange w:id="154" w:author="korisnik" w:date="2022-04-13T09:41:00Z">
            <w:rPr/>
          </w:rPrChange>
        </w:rPr>
        <w:t xml:space="preserve"> i </w:t>
      </w:r>
      <w:del w:id="155" w:author="korisnik" w:date="2022-04-13T09:41:00Z">
        <w:r w:rsidR="00C12FDE">
          <w:delText>0</w:delText>
        </w:r>
        <w:r w:rsidR="00A24DC4">
          <w:delText>3 U</w:delText>
        </w:r>
        <w:r w:rsidR="001C0A84">
          <w:delText>pravljanje ugovorima</w:delText>
        </w:r>
      </w:del>
      <w:ins w:id="156" w:author="korisnik" w:date="2022-04-13T09:41:00Z">
        <w:r w:rsidR="00C075F9" w:rsidRPr="0050547E">
          <w:rPr>
            <w:lang w:val="hr"/>
          </w:rPr>
          <w:t>ostalih sudionika postupka dodjele</w:t>
        </w:r>
        <w:r w:rsidRPr="0050547E">
          <w:rPr>
            <w:lang w:val="hr"/>
          </w:rPr>
          <w:t xml:space="preserve">. </w:t>
        </w:r>
      </w:ins>
    </w:p>
    <w:p w14:paraId="5FE56324" w14:textId="77777777" w:rsidR="00C075F9" w:rsidRPr="0050547E" w:rsidRDefault="00C075F9" w:rsidP="0065304E">
      <w:pPr>
        <w:jc w:val="both"/>
        <w:rPr>
          <w:ins w:id="157" w:author="korisnik" w:date="2022-04-13T09:41:00Z"/>
          <w:lang w:val="hr"/>
        </w:rPr>
      </w:pPr>
    </w:p>
    <w:p w14:paraId="444B8CC8" w14:textId="111E0E01" w:rsidR="0065304E" w:rsidRPr="0050547E" w:rsidRDefault="0065304E" w:rsidP="0065304E">
      <w:pPr>
        <w:jc w:val="both"/>
        <w:rPr>
          <w:ins w:id="158" w:author="korisnik" w:date="2022-04-13T09:41:00Z"/>
          <w:lang w:val="hr"/>
        </w:rPr>
      </w:pPr>
      <w:ins w:id="159" w:author="korisnik" w:date="2022-04-13T09:41:00Z">
        <w:r w:rsidRPr="0050547E">
          <w:rPr>
            <w:lang w:val="hr"/>
          </w:rPr>
          <w:t xml:space="preserve">Osoba imenovana od strane NT-a, neovisna od članova OOP-a i ostalih sudionika postupka dodjele bespovratnih sredstava, u fazi provjere prihvatljivosti prijavitelja i partnera </w:t>
        </w:r>
        <w:r w:rsidR="00C93AAB" w:rsidRPr="0050547E">
          <w:rPr>
            <w:lang w:val="hr"/>
          </w:rPr>
          <w:t>provjerava postojanje sumnje na sukob interesa odnosno sukoba interesa članova OOP-a i ostalih sudionika postupka dodjele bespovratnih sredstava s prijaviteljima odnosno partnerima projektnih prijedloga.</w:t>
        </w:r>
        <w:r w:rsidR="00C93AAB" w:rsidRPr="0050547E" w:rsidDel="0030422A">
          <w:rPr>
            <w:lang w:val="hr"/>
          </w:rPr>
          <w:t xml:space="preserve"> </w:t>
        </w:r>
        <w:r w:rsidR="00C93AAB" w:rsidRPr="0050547E">
          <w:rPr>
            <w:lang w:val="hr"/>
          </w:rPr>
          <w:t xml:space="preserve">Provjera se provodi </w:t>
        </w:r>
        <w:r w:rsidRPr="0050547E">
          <w:rPr>
            <w:lang w:val="hr"/>
          </w:rPr>
          <w:t xml:space="preserve">putem sustava ARACHNE, </w:t>
        </w:r>
        <w:r w:rsidR="00C075F9" w:rsidRPr="0050547E">
          <w:rPr>
            <w:lang w:val="hr"/>
          </w:rPr>
          <w:t>R</w:t>
        </w:r>
        <w:r w:rsidRPr="0050547E">
          <w:rPr>
            <w:lang w:val="hr"/>
          </w:rPr>
          <w:t xml:space="preserve">egistra stvarnih vlasnika i </w:t>
        </w:r>
        <w:r w:rsidR="00C075F9" w:rsidRPr="0050547E">
          <w:t>Poslovna Hrvatska (poslovna.hr),</w:t>
        </w:r>
        <w:r w:rsidR="0030422A" w:rsidRPr="0050547E">
          <w:rPr>
            <w:lang w:val="hr"/>
          </w:rPr>
          <w:t xml:space="preserve"> (najmanje 2 od 3 navedene baze)</w:t>
        </w:r>
        <w:r w:rsidRPr="0050547E">
          <w:rPr>
            <w:lang w:val="hr"/>
          </w:rPr>
          <w:t xml:space="preserve"> te po potrebi</w:t>
        </w:r>
        <w:r w:rsidR="00C93AAB" w:rsidRPr="0050547E">
          <w:rPr>
            <w:lang w:val="hr"/>
          </w:rPr>
          <w:t xml:space="preserve"> putem</w:t>
        </w:r>
        <w:r w:rsidRPr="0050547E">
          <w:rPr>
            <w:lang w:val="hr"/>
          </w:rPr>
          <w:t xml:space="preserve"> sudskog registra i drugih baza podataka relevantnih komora i stručnih tijela</w:t>
        </w:r>
        <w:r w:rsidR="0030422A" w:rsidRPr="0050547E">
          <w:rPr>
            <w:lang w:val="hr"/>
          </w:rPr>
          <w:t xml:space="preserve"> ili </w:t>
        </w:r>
        <w:r w:rsidR="00C93AAB" w:rsidRPr="0050547E">
          <w:t>provjerom drugih izvora, ovisno od slučaja do slučaja,</w:t>
        </w:r>
      </w:ins>
      <w:r w:rsidR="00C93AAB" w:rsidRPr="0050547E">
        <w:t xml:space="preserve"> o </w:t>
      </w:r>
      <w:del w:id="160" w:author="korisnik" w:date="2022-04-13T09:41:00Z">
        <w:r w:rsidR="001C0A84">
          <w:delText>bespovratnim sredstvima.</w:delText>
        </w:r>
      </w:del>
      <w:ins w:id="161" w:author="korisnik" w:date="2022-04-13T09:41:00Z">
        <w:r w:rsidR="00C93AAB" w:rsidRPr="0050547E">
          <w:t>čemu je potrebno osigurati odgovarajući revizijski trag</w:t>
        </w:r>
        <w:r w:rsidR="00C93AAB" w:rsidRPr="0050547E">
          <w:rPr>
            <w:lang w:val="hr"/>
          </w:rPr>
          <w:t>.</w:t>
        </w:r>
        <w:r w:rsidR="00C075F9" w:rsidRPr="0050547E">
          <w:rPr>
            <w:lang w:val="hr"/>
          </w:rPr>
          <w:t xml:space="preserve"> </w:t>
        </w:r>
        <w:r w:rsidRPr="0050547E">
          <w:rPr>
            <w:lang w:val="hr"/>
          </w:rPr>
          <w:t xml:space="preserve">Rezultati provjera evidentiraju se pomoću izlista sa stranica prethodno navedenih sustava koji se prilažu uz </w:t>
        </w:r>
        <w:r w:rsidR="00651458" w:rsidRPr="0050547E">
          <w:rPr>
            <w:lang w:val="hr"/>
          </w:rPr>
          <w:t>prateću k</w:t>
        </w:r>
        <w:r w:rsidRPr="0050547E">
          <w:rPr>
            <w:lang w:val="hr"/>
          </w:rPr>
          <w:t>ontrolnu listu za provjeru sukoba interesa</w:t>
        </w:r>
        <w:r w:rsidR="00651458" w:rsidRPr="0050547E">
          <w:rPr>
            <w:lang w:val="hr"/>
          </w:rPr>
          <w:t>.</w:t>
        </w:r>
      </w:ins>
    </w:p>
    <w:p w14:paraId="4F9BF857" w14:textId="77777777" w:rsidR="00E709CD" w:rsidRPr="0050547E" w:rsidRDefault="00E709CD" w:rsidP="0065304E">
      <w:pPr>
        <w:jc w:val="both"/>
        <w:rPr>
          <w:ins w:id="162" w:author="korisnik" w:date="2022-04-13T09:41:00Z"/>
        </w:rPr>
      </w:pPr>
    </w:p>
    <w:p w14:paraId="4974452D" w14:textId="77777777" w:rsidR="00C075F9" w:rsidRPr="0050547E" w:rsidRDefault="00C075F9" w:rsidP="0030422A">
      <w:pPr>
        <w:jc w:val="both"/>
        <w:rPr>
          <w:ins w:id="163" w:author="korisnik" w:date="2022-04-13T09:41:00Z"/>
        </w:rPr>
      </w:pPr>
    </w:p>
    <w:p w14:paraId="40994754" w14:textId="77777777" w:rsidR="00C075F9" w:rsidRPr="0050547E" w:rsidRDefault="00C075F9" w:rsidP="00C075F9">
      <w:pPr>
        <w:jc w:val="both"/>
        <w:rPr>
          <w:ins w:id="164" w:author="korisnik" w:date="2022-04-13T09:41:00Z"/>
          <w:u w:val="single"/>
          <w:lang w:val="hr"/>
        </w:rPr>
      </w:pPr>
      <w:ins w:id="165" w:author="korisnik" w:date="2022-04-13T09:41:00Z">
        <w:r w:rsidRPr="0050547E">
          <w:rPr>
            <w:u w:val="single"/>
            <w:lang w:val="hr"/>
          </w:rPr>
          <w:t>U postupku odobravanja troškova u fazi provedbe projekta (provjera ZNS-a):</w:t>
        </w:r>
      </w:ins>
    </w:p>
    <w:p w14:paraId="0C30E710" w14:textId="7AA9BC53" w:rsidR="00C075F9" w:rsidRPr="0050547E" w:rsidRDefault="00C075F9" w:rsidP="0030422A">
      <w:pPr>
        <w:jc w:val="both"/>
        <w:rPr>
          <w:ins w:id="166" w:author="korisnik" w:date="2022-04-13T09:41:00Z"/>
        </w:rPr>
      </w:pPr>
    </w:p>
    <w:p w14:paraId="7E5A224D" w14:textId="7EEBBEB1" w:rsidR="00E773CE" w:rsidRPr="0050547E" w:rsidRDefault="00E709CD" w:rsidP="0030422A">
      <w:pPr>
        <w:jc w:val="both"/>
        <w:rPr>
          <w:ins w:id="167" w:author="korisnik" w:date="2022-04-13T09:41:00Z"/>
        </w:rPr>
      </w:pPr>
      <w:ins w:id="168" w:author="korisnik" w:date="2022-04-13T09:41:00Z">
        <w:r w:rsidRPr="0050547E">
          <w:t xml:space="preserve">U okviru odobravanja troškova provode se provjere sukoba interesa </w:t>
        </w:r>
        <w:r w:rsidR="00E773CE" w:rsidRPr="0050547E">
          <w:t>prilikom kontrole</w:t>
        </w:r>
        <w:r w:rsidRPr="0050547E">
          <w:t xml:space="preserve"> provedeni</w:t>
        </w:r>
        <w:r w:rsidR="00E773CE" w:rsidRPr="0050547E">
          <w:t>h</w:t>
        </w:r>
        <w:r w:rsidRPr="0050547E">
          <w:t xml:space="preserve"> nabava. Provjeru provode osobe zadužene za kontrolu </w:t>
        </w:r>
        <w:r w:rsidR="00E773CE" w:rsidRPr="0050547E">
          <w:t>nabava</w:t>
        </w:r>
        <w:r w:rsidRPr="0050547E">
          <w:t xml:space="preserve"> kod NT/PT-a. Za provjeru potencijalnog sukoba interesa između naručitelja i odabranog ponuditelja odnosno podugovaratelja </w:t>
        </w:r>
        <w:r w:rsidR="0030422A" w:rsidRPr="0050547E">
          <w:t xml:space="preserve">osobe zadužene za kontrolu </w:t>
        </w:r>
        <w:r w:rsidRPr="0050547E">
          <w:t xml:space="preserve">koriste sustav ARACHNE, Registar stvarnih vlasnika i </w:t>
        </w:r>
        <w:r w:rsidR="00C075F9" w:rsidRPr="0050547E">
          <w:t xml:space="preserve">Poslovna Hrvatska (poslovna.hr), </w:t>
        </w:r>
        <w:r w:rsidR="0030422A" w:rsidRPr="0050547E">
          <w:t xml:space="preserve">(potrebno je izvršiti provjere u najmanje 2 od 3 navedene baze) </w:t>
        </w:r>
        <w:r w:rsidRPr="0050547E">
          <w:t>te po potrebi sudski registar</w:t>
        </w:r>
        <w:r w:rsidR="0030422A" w:rsidRPr="0050547E">
          <w:t xml:space="preserve">, </w:t>
        </w:r>
        <w:r w:rsidRPr="0050547E">
          <w:t>baze podataka relevantnih komora i stručnih tijela</w:t>
        </w:r>
        <w:r w:rsidR="0030422A" w:rsidRPr="0050547E">
          <w:t xml:space="preserve"> ili provjerom drugih izvora, ovisno od slučaja do slučaja, o čemu je potrebno osigurati odgovarajući revizijski trag</w:t>
        </w:r>
        <w:r w:rsidRPr="0050547E">
          <w:t xml:space="preserve">. Rezultati provjera evidentiraju se pomoću izlista sa stranica prethodno navedenih sustava koji se prilažu uz prateće kontrolne liste. </w:t>
        </w:r>
      </w:ins>
    </w:p>
    <w:p w14:paraId="597CC82E" w14:textId="77777777" w:rsidR="00E773CE" w:rsidRPr="0050547E" w:rsidRDefault="00E773CE" w:rsidP="0030422A">
      <w:pPr>
        <w:jc w:val="both"/>
        <w:rPr>
          <w:ins w:id="169" w:author="korisnik" w:date="2022-04-13T09:41:00Z"/>
        </w:rPr>
      </w:pPr>
    </w:p>
    <w:p w14:paraId="2164A941" w14:textId="34FF7713" w:rsidR="0065304E" w:rsidRPr="0050547E" w:rsidRDefault="00E709CD" w:rsidP="0030422A">
      <w:pPr>
        <w:jc w:val="both"/>
        <w:rPr>
          <w:ins w:id="170" w:author="korisnik" w:date="2022-04-13T09:41:00Z"/>
          <w:lang w:val="hr"/>
        </w:rPr>
      </w:pPr>
      <w:ins w:id="171" w:author="korisnik" w:date="2022-04-13T09:41:00Z">
        <w:r w:rsidRPr="0050547E">
          <w:t xml:space="preserve">Prilikom provjere ispravnosti među-zahtjeva/završnog zahtjeva za nadoknadom sredstava nadležni službenik </w:t>
        </w:r>
        <w:r w:rsidR="00E773CE" w:rsidRPr="0050547E">
          <w:t>NT/</w:t>
        </w:r>
        <w:r w:rsidRPr="0050547E">
          <w:t>PT-a</w:t>
        </w:r>
        <w:r w:rsidR="00E773CE" w:rsidRPr="0050547E">
          <w:t xml:space="preserve"> </w:t>
        </w:r>
        <w:r w:rsidRPr="0050547E">
          <w:t>provjerava je li provedena provjera postupka nabave i postojanje sukoba interesa te uzima u obzir rezultate provjere prilikom odobravanja troškova. O rezultatima provjere izvještava se u okviru prateće kontrolne liste.</w:t>
        </w:r>
      </w:ins>
    </w:p>
    <w:p w14:paraId="3B14EBEE" w14:textId="0199679F" w:rsidR="00E709CD" w:rsidRPr="0050547E" w:rsidRDefault="00E709CD" w:rsidP="0065304E">
      <w:pPr>
        <w:jc w:val="both"/>
        <w:rPr>
          <w:ins w:id="172" w:author="korisnik" w:date="2022-04-13T09:41:00Z"/>
          <w:lang w:val="hr"/>
        </w:rPr>
      </w:pPr>
    </w:p>
    <w:p w14:paraId="2A596720" w14:textId="64A3240A" w:rsidR="00290BC8" w:rsidRPr="0050547E" w:rsidRDefault="00290BC8" w:rsidP="0065304E">
      <w:pPr>
        <w:jc w:val="both"/>
        <w:rPr>
          <w:ins w:id="173" w:author="korisnik" w:date="2022-04-13T09:41:00Z"/>
          <w:b/>
          <w:lang w:val="hr"/>
        </w:rPr>
      </w:pPr>
      <w:ins w:id="174" w:author="korisnik" w:date="2022-04-13T09:41:00Z">
        <w:r w:rsidRPr="0050547E">
          <w:rPr>
            <w:b/>
            <w:lang w:val="hr"/>
          </w:rPr>
          <w:t xml:space="preserve">Provjera prijevare ili korupcije </w:t>
        </w:r>
      </w:ins>
    </w:p>
    <w:p w14:paraId="354D9AB9" w14:textId="4FA80B10" w:rsidR="00DA6B97" w:rsidRPr="0050547E" w:rsidRDefault="00DA6B97" w:rsidP="0065304E">
      <w:pPr>
        <w:jc w:val="both"/>
        <w:rPr>
          <w:ins w:id="175" w:author="korisnik" w:date="2022-04-13T09:41:00Z"/>
          <w:lang w:val="hr"/>
        </w:rPr>
      </w:pPr>
    </w:p>
    <w:p w14:paraId="3BF6776D" w14:textId="77777777" w:rsidR="00D25B4E" w:rsidRPr="0050547E" w:rsidRDefault="00D25B4E" w:rsidP="00D25B4E">
      <w:pPr>
        <w:jc w:val="both"/>
        <w:rPr>
          <w:ins w:id="176" w:author="korisnik" w:date="2022-04-13T09:41:00Z"/>
          <w:u w:val="single"/>
          <w:lang w:val="hr"/>
        </w:rPr>
      </w:pPr>
      <w:ins w:id="177" w:author="korisnik" w:date="2022-04-13T09:41:00Z">
        <w:r w:rsidRPr="0050547E">
          <w:rPr>
            <w:u w:val="single"/>
            <w:lang w:val="hr"/>
          </w:rPr>
          <w:t>U postupku dodjele bespovratnih sredstava:</w:t>
        </w:r>
      </w:ins>
    </w:p>
    <w:p w14:paraId="07AED92E" w14:textId="6FA27782" w:rsidR="00D25B4E" w:rsidRPr="0050547E" w:rsidRDefault="00D25B4E" w:rsidP="0065304E">
      <w:pPr>
        <w:jc w:val="both"/>
        <w:rPr>
          <w:ins w:id="178" w:author="korisnik" w:date="2022-04-13T09:41:00Z"/>
          <w:lang w:val="hr"/>
        </w:rPr>
      </w:pPr>
    </w:p>
    <w:p w14:paraId="2DBDD8DD" w14:textId="592EA67C" w:rsidR="0065304E" w:rsidRPr="0050547E" w:rsidRDefault="0065304E" w:rsidP="0065304E">
      <w:pPr>
        <w:jc w:val="both"/>
        <w:rPr>
          <w:ins w:id="179" w:author="korisnik" w:date="2022-04-13T09:41:00Z"/>
          <w:lang w:val="hr"/>
        </w:rPr>
      </w:pPr>
      <w:ins w:id="180" w:author="korisnik" w:date="2022-04-13T09:41:00Z">
        <w:r w:rsidRPr="0050547E">
          <w:rPr>
            <w:lang w:val="hr"/>
          </w:rPr>
          <w:t xml:space="preserve">Članovi OOP-a te ostali sudionici postupka dodjele bespovratnih sredstava, dužni su u bilo kojem trenutku, bez odgode prijaviti sumnju na moguću </w:t>
        </w:r>
        <w:r w:rsidRPr="0050547E">
          <w:rPr>
            <w:b/>
            <w:lang w:val="hr"/>
          </w:rPr>
          <w:t>prijevaru i/ili korupciju</w:t>
        </w:r>
        <w:r w:rsidRPr="0050547E">
          <w:rPr>
            <w:lang w:val="hr"/>
          </w:rPr>
          <w:t xml:space="preserve"> te o istom obavijestiti nadležna tijela. Posebno u fazi provjere prihvatljivosti projekta i aktivnosti, uzimajući u obzir i rezultate provjera prethodno provedenih faza dodjele, članovi OOP-a vode računa o postojanju sumnje na prijevaru i/ili korupciju.</w:t>
        </w:r>
      </w:ins>
    </w:p>
    <w:p w14:paraId="4CA106B6" w14:textId="00509E5C" w:rsidR="00D25B4E" w:rsidRPr="0050547E" w:rsidRDefault="00D25B4E" w:rsidP="0065304E">
      <w:pPr>
        <w:jc w:val="both"/>
        <w:rPr>
          <w:ins w:id="181" w:author="korisnik" w:date="2022-04-13T09:41:00Z"/>
          <w:lang w:val="hr"/>
        </w:rPr>
      </w:pPr>
    </w:p>
    <w:p w14:paraId="2FD7DACF" w14:textId="164509CF" w:rsidR="00D25B4E" w:rsidRPr="0050547E" w:rsidRDefault="00D25B4E" w:rsidP="0065304E">
      <w:pPr>
        <w:jc w:val="both"/>
        <w:rPr>
          <w:ins w:id="182" w:author="korisnik" w:date="2022-04-13T09:41:00Z"/>
          <w:lang w:val="hr"/>
        </w:rPr>
      </w:pPr>
      <w:ins w:id="183" w:author="korisnik" w:date="2022-04-13T09:41:00Z">
        <w:r w:rsidRPr="0050547E">
          <w:rPr>
            <w:u w:val="single"/>
            <w:lang w:val="hr"/>
          </w:rPr>
          <w:t>U postupku odobravanja troškova u fazi provedbe projekta (provjera ZNS-a):</w:t>
        </w:r>
      </w:ins>
    </w:p>
    <w:p w14:paraId="453067E9" w14:textId="77777777" w:rsidR="00D25B4E" w:rsidRPr="0050547E" w:rsidRDefault="00D25B4E" w:rsidP="0065304E">
      <w:pPr>
        <w:jc w:val="both"/>
        <w:rPr>
          <w:ins w:id="184" w:author="korisnik" w:date="2022-04-13T09:41:00Z"/>
          <w:lang w:val="hr"/>
        </w:rPr>
      </w:pPr>
    </w:p>
    <w:p w14:paraId="6F7B6495" w14:textId="4787E799" w:rsidR="004D639C" w:rsidRPr="0050547E" w:rsidRDefault="004D639C" w:rsidP="0065304E">
      <w:pPr>
        <w:jc w:val="both"/>
        <w:rPr>
          <w:ins w:id="185" w:author="korisnik" w:date="2022-04-13T09:41:00Z"/>
          <w:lang w:val="hr"/>
        </w:rPr>
      </w:pPr>
      <w:ins w:id="186" w:author="korisnik" w:date="2022-04-13T09:41:00Z">
        <w:r w:rsidRPr="0050547E">
          <w:rPr>
            <w:lang w:val="hr"/>
          </w:rPr>
          <w:t>Sumnju na prijevaru ili korupciju prijavljuju zaposlenici NT/PT u postupku odobravanja troškova</w:t>
        </w:r>
        <w:r w:rsidR="00F729A0" w:rsidRPr="0050547E">
          <w:rPr>
            <w:lang w:val="hr"/>
          </w:rPr>
          <w:t xml:space="preserve"> ako temeljem provedenih provjera dokumentacije i/ili provjera na licu mjesta,</w:t>
        </w:r>
        <w:r w:rsidR="005079E1" w:rsidRPr="0050547E">
          <w:rPr>
            <w:lang w:val="hr"/>
          </w:rPr>
          <w:t xml:space="preserve"> </w:t>
        </w:r>
        <w:r w:rsidR="00F729A0" w:rsidRPr="0050547E">
          <w:rPr>
            <w:lang w:val="hr"/>
          </w:rPr>
          <w:t xml:space="preserve">posebno </w:t>
        </w:r>
        <w:r w:rsidR="00F729A0" w:rsidRPr="0050547E">
          <w:t>uzimajući u obzir i znakove upozorenja na prijevarno postupanje/korupciju, primijete situacije koje ukazuju na sumnju na korupciju i/ili prijevaru.</w:t>
        </w:r>
        <w:r w:rsidR="00354763" w:rsidRPr="0050547E">
          <w:t xml:space="preserve"> U okviru  provjere provedenih nabava osobe zadužene za kontrolu nabava kod NT/PT-a dužne su voditi računa postoje li indikacije za prijevaru ili neke druge ozbiljne nepravilnosti.</w:t>
        </w:r>
      </w:ins>
    </w:p>
    <w:p w14:paraId="5C72AC2A" w14:textId="3AB99FAF" w:rsidR="00651458" w:rsidRPr="0050547E" w:rsidRDefault="00651458" w:rsidP="00D221FE">
      <w:pPr>
        <w:pStyle w:val="t-9-8"/>
        <w:jc w:val="both"/>
        <w:textAlignment w:val="baseline"/>
        <w:rPr>
          <w:ins w:id="187" w:author="korisnik" w:date="2022-04-13T09:41:00Z"/>
        </w:rPr>
      </w:pPr>
      <w:ins w:id="188" w:author="korisnik" w:date="2022-04-13T09:41:00Z">
        <w:r w:rsidRPr="0050547E">
          <w:t xml:space="preserve">Ovisno o fazi u kojoj su utvrđene </w:t>
        </w:r>
        <w:r w:rsidR="009B080D" w:rsidRPr="0050547E">
          <w:t xml:space="preserve">i vrsti </w:t>
        </w:r>
        <w:r w:rsidR="00AB1DA6" w:rsidRPr="0050547E">
          <w:t>ozbiljne</w:t>
        </w:r>
        <w:r w:rsidRPr="0050547E">
          <w:t xml:space="preserve"> nepravilnosti, rezultiraju odbijanjem pr</w:t>
        </w:r>
        <w:r w:rsidR="003F5F13" w:rsidRPr="0050547E">
          <w:t>ojektnog prijedloga</w:t>
        </w:r>
        <w:r w:rsidRPr="0050547E">
          <w:t xml:space="preserve"> </w:t>
        </w:r>
        <w:r w:rsidR="009B080D" w:rsidRPr="0050547E">
          <w:t xml:space="preserve">prijavitelja, umanjenjem potraživanih troškova te pokretanjem kaznenih postupaka. </w:t>
        </w:r>
        <w:r w:rsidRPr="0050547E">
          <w:t xml:space="preserve"> </w:t>
        </w:r>
      </w:ins>
    </w:p>
    <w:p w14:paraId="1E8CAC7E" w14:textId="277CC648" w:rsidR="00134FD4" w:rsidRPr="0050547E" w:rsidRDefault="00134FD4" w:rsidP="00134FD4">
      <w:pPr>
        <w:pStyle w:val="t-9-8"/>
        <w:jc w:val="both"/>
        <w:textAlignment w:val="baseline"/>
        <w:rPr>
          <w:ins w:id="189" w:author="korisnik" w:date="2022-04-13T09:41:00Z"/>
          <w:b/>
        </w:rPr>
      </w:pPr>
    </w:p>
    <w:p w14:paraId="78CF736C" w14:textId="4839B19C" w:rsidR="007E71AD" w:rsidRPr="0050547E" w:rsidRDefault="007E71AD" w:rsidP="00134FD4">
      <w:pPr>
        <w:pStyle w:val="t-9-8"/>
        <w:jc w:val="both"/>
        <w:textAlignment w:val="baseline"/>
        <w:rPr>
          <w:ins w:id="190" w:author="korisnik" w:date="2022-04-13T09:41:00Z"/>
          <w:b/>
        </w:rPr>
      </w:pPr>
    </w:p>
    <w:p w14:paraId="685F7F91" w14:textId="77777777" w:rsidR="007E71AD" w:rsidRPr="0050547E" w:rsidRDefault="007E71AD" w:rsidP="00134FD4">
      <w:pPr>
        <w:pStyle w:val="t-9-8"/>
        <w:jc w:val="both"/>
        <w:textAlignment w:val="baseline"/>
        <w:rPr>
          <w:b/>
          <w:rPrChange w:id="191" w:author="korisnik" w:date="2022-04-13T09:41:00Z">
            <w:rPr/>
          </w:rPrChange>
        </w:rPr>
      </w:pPr>
    </w:p>
    <w:p w14:paraId="2CC762E7" w14:textId="1D458B07" w:rsidR="00034DDE" w:rsidRPr="0050547E" w:rsidRDefault="00034DDE"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rPr>
      </w:pPr>
      <w:bookmarkStart w:id="192" w:name="_Toc92386901"/>
      <w:r w:rsidRPr="0050547E">
        <w:rPr>
          <w:rFonts w:eastAsia="Times New Roman"/>
          <w:b/>
          <w:bCs/>
          <w:color w:val="auto"/>
          <w:kern w:val="32"/>
          <w:sz w:val="24"/>
          <w:szCs w:val="24"/>
        </w:rPr>
        <w:t>SREDSTVA</w:t>
      </w:r>
      <w:r w:rsidRPr="0050547E">
        <w:rPr>
          <w:b/>
          <w:bCs/>
          <w:color w:val="auto"/>
          <w:kern w:val="32"/>
          <w:sz w:val="24"/>
          <w:szCs w:val="24"/>
        </w:rPr>
        <w:t xml:space="preserve"> ZA PROVEDBU NPOO</w:t>
      </w:r>
      <w:bookmarkEnd w:id="192"/>
    </w:p>
    <w:p w14:paraId="7829F7AE" w14:textId="77777777" w:rsidR="002002C4" w:rsidRPr="0050547E" w:rsidRDefault="002002C4" w:rsidP="00375F0A"/>
    <w:p w14:paraId="5FFEC664" w14:textId="3F7B7401" w:rsidR="0066310A" w:rsidRPr="0050547E" w:rsidRDefault="002002C4" w:rsidP="002002C4">
      <w:pPr>
        <w:jc w:val="both"/>
      </w:pPr>
      <w:r w:rsidRPr="0050547E">
        <w:t xml:space="preserve">Sredstva za provedbu reformi i ulaganja planiraju se u državnom proračunu u okviru </w:t>
      </w:r>
      <w:r w:rsidR="0066310A" w:rsidRPr="0050547E">
        <w:t>aktiv</w:t>
      </w:r>
      <w:r w:rsidRPr="0050547E">
        <w:t>nosti NT</w:t>
      </w:r>
      <w:r w:rsidR="009C506C" w:rsidRPr="0050547E">
        <w:t>-a</w:t>
      </w:r>
      <w:r w:rsidR="0066310A" w:rsidRPr="0050547E">
        <w:t>. Za reforme i ulaganja koja se financiraju iz NPOO</w:t>
      </w:r>
      <w:r w:rsidR="009C506C" w:rsidRPr="0050547E">
        <w:t>-a</w:t>
      </w:r>
      <w:r w:rsidR="0066310A" w:rsidRPr="0050547E">
        <w:t xml:space="preserve"> otvara se posebna aktivnost i koristi  </w:t>
      </w:r>
      <w:r w:rsidR="00F53E8A" w:rsidRPr="0050547E">
        <w:t xml:space="preserve"> </w:t>
      </w:r>
      <w:r w:rsidR="009C506C" w:rsidRPr="0050547E">
        <w:t xml:space="preserve">se </w:t>
      </w:r>
      <w:r w:rsidR="00F53E8A" w:rsidRPr="0050547E">
        <w:t xml:space="preserve">izvor financiranja 581 Mehanizam za otpornost i oporavak. </w:t>
      </w:r>
      <w:r w:rsidR="0066310A" w:rsidRPr="0050547E">
        <w:t xml:space="preserve">Ukoliko je dio troškova potrebno financirati iz nacionalnih sredstava, koristi se </w:t>
      </w:r>
      <w:r w:rsidR="006176F7" w:rsidRPr="0050547E">
        <w:t xml:space="preserve">drugi odgovarajući </w:t>
      </w:r>
      <w:r w:rsidR="0066310A" w:rsidRPr="0050547E">
        <w:t xml:space="preserve">izvor </w:t>
      </w:r>
      <w:r w:rsidR="006176F7" w:rsidRPr="0050547E">
        <w:t>financiranja državnog proračuna.</w:t>
      </w:r>
    </w:p>
    <w:p w14:paraId="4C0DDDA4" w14:textId="609AEFB1" w:rsidR="00F53E8A" w:rsidRPr="0050547E" w:rsidRDefault="00BF51F9" w:rsidP="002002C4">
      <w:pPr>
        <w:jc w:val="both"/>
      </w:pPr>
      <w:r w:rsidRPr="0050547E">
        <w:t xml:space="preserve">Planiranje sredstava u državnom proračunu </w:t>
      </w:r>
      <w:r w:rsidR="00CA718F" w:rsidRPr="0050547E">
        <w:t xml:space="preserve">provodi se </w:t>
      </w:r>
      <w:r w:rsidRPr="0050547E">
        <w:t xml:space="preserve">u skladu s uputama Ministarstva financija za izradu </w:t>
      </w:r>
      <w:r w:rsidR="00034DDE" w:rsidRPr="0050547E">
        <w:t xml:space="preserve">prijedloga državnog </w:t>
      </w:r>
      <w:r w:rsidRPr="0050547E">
        <w:t>proračuna.</w:t>
      </w:r>
      <w:r w:rsidR="00D221FE" w:rsidRPr="0050547E">
        <w:t xml:space="preserve"> </w:t>
      </w:r>
      <w:r w:rsidR="00034DDE" w:rsidRPr="0050547E">
        <w:t>Sredstva se planiraju u skladu sa dinamikom provedbe reformi i ulaganja</w:t>
      </w:r>
      <w:r w:rsidR="00F53E8A" w:rsidRPr="0050547E">
        <w:t xml:space="preserve">. </w:t>
      </w:r>
    </w:p>
    <w:p w14:paraId="4AFCCB52" w14:textId="77777777" w:rsidR="00345DC8" w:rsidRPr="0050547E" w:rsidRDefault="00F53E8A" w:rsidP="002002C4">
      <w:pPr>
        <w:jc w:val="both"/>
      </w:pPr>
      <w:r w:rsidRPr="0050547E">
        <w:t xml:space="preserve"> </w:t>
      </w:r>
    </w:p>
    <w:p w14:paraId="5F10F476" w14:textId="08ADB52A" w:rsidR="00345DC8" w:rsidRPr="0050547E" w:rsidRDefault="00345DC8"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193" w:name="_Toc92386902"/>
      <w:r w:rsidRPr="0050547E">
        <w:rPr>
          <w:rFonts w:eastAsia="Times New Roman"/>
          <w:b/>
          <w:bCs/>
          <w:color w:val="auto"/>
          <w:kern w:val="32"/>
          <w:sz w:val="24"/>
          <w:szCs w:val="24"/>
        </w:rPr>
        <w:t>IT SUSTAV eNPOO</w:t>
      </w:r>
      <w:bookmarkEnd w:id="193"/>
      <w:r w:rsidRPr="0050547E">
        <w:rPr>
          <w:rFonts w:eastAsia="Times New Roman"/>
          <w:b/>
          <w:bCs/>
          <w:color w:val="auto"/>
          <w:kern w:val="32"/>
          <w:sz w:val="24"/>
          <w:szCs w:val="24"/>
        </w:rPr>
        <w:t xml:space="preserve"> </w:t>
      </w:r>
    </w:p>
    <w:p w14:paraId="287F2D62" w14:textId="77777777" w:rsidR="00F53E8A" w:rsidRPr="0050547E" w:rsidRDefault="00F53E8A" w:rsidP="00375F0A"/>
    <w:p w14:paraId="31FCCC43" w14:textId="5D517552" w:rsidR="00F55007" w:rsidRPr="0050547E" w:rsidRDefault="00F53E8A" w:rsidP="00D221FE">
      <w:pPr>
        <w:jc w:val="both"/>
      </w:pPr>
      <w:r w:rsidRPr="0050547E">
        <w:t>Za provedbu NPOO</w:t>
      </w:r>
      <w:r w:rsidR="009C506C" w:rsidRPr="0050547E">
        <w:t>-a</w:t>
      </w:r>
      <w:r w:rsidRPr="0050547E">
        <w:t xml:space="preserve"> uspostavljen je IT s</w:t>
      </w:r>
      <w:r w:rsidR="00345DC8" w:rsidRPr="0050547E">
        <w:t xml:space="preserve">ustav </w:t>
      </w:r>
      <w:r w:rsidRPr="0050547E">
        <w:t>e</w:t>
      </w:r>
      <w:r w:rsidR="00F55007" w:rsidRPr="0050547E">
        <w:t xml:space="preserve">NPOO u kojem su obuhvaćeni procesi od </w:t>
      </w:r>
      <w:r w:rsidR="00345DC8" w:rsidRPr="0050547E">
        <w:t xml:space="preserve"> </w:t>
      </w:r>
      <w:r w:rsidR="00F55007" w:rsidRPr="0050547E">
        <w:t>postupka dodjele bespovratnih sredstava, upravljanja ugovorima o bespovratnim sredstvima, podnošenje i odobravanje zahtjeva za nadoknadu sredstava</w:t>
      </w:r>
      <w:r w:rsidR="004719BA" w:rsidRPr="0050547E">
        <w:t xml:space="preserve"> (dalje: ZNS)</w:t>
      </w:r>
      <w:r w:rsidR="00F55007" w:rsidRPr="0050547E">
        <w:t>, izvještavanja o napretku ključnih etapa i ciljnih vrijednosti.</w:t>
      </w:r>
    </w:p>
    <w:p w14:paraId="4A350101" w14:textId="77777777" w:rsidR="00F55007" w:rsidRPr="0050547E" w:rsidRDefault="00F53E8A" w:rsidP="00D221FE">
      <w:pPr>
        <w:jc w:val="both"/>
      </w:pPr>
      <w:r w:rsidRPr="0050547E">
        <w:t xml:space="preserve">KT upravlja </w:t>
      </w:r>
      <w:r w:rsidR="00F55007" w:rsidRPr="0050547E">
        <w:t>sustavom eNPOO i daje upute za</w:t>
      </w:r>
      <w:r w:rsidR="0048064D" w:rsidRPr="0050547E">
        <w:t xml:space="preserve"> njegovo </w:t>
      </w:r>
      <w:r w:rsidR="00F55007" w:rsidRPr="0050547E">
        <w:t xml:space="preserve">korištenje.  </w:t>
      </w:r>
    </w:p>
    <w:p w14:paraId="6E7454F5" w14:textId="77777777" w:rsidR="00F55007" w:rsidRPr="0050547E" w:rsidRDefault="00F55007" w:rsidP="00D221FE">
      <w:pPr>
        <w:jc w:val="both"/>
      </w:pPr>
    </w:p>
    <w:p w14:paraId="19CCC97C" w14:textId="77777777" w:rsidR="001C0A84" w:rsidRPr="0050547E" w:rsidRDefault="00345DC8" w:rsidP="00D221FE">
      <w:pPr>
        <w:jc w:val="both"/>
      </w:pPr>
      <w:r w:rsidRPr="0050547E">
        <w:t xml:space="preserve">Sva </w:t>
      </w:r>
      <w:r w:rsidR="0048064D" w:rsidRPr="0050547E">
        <w:t>tijela uključena u provedbu NPOO</w:t>
      </w:r>
      <w:r w:rsidR="009C506C" w:rsidRPr="0050547E">
        <w:t>-a</w:t>
      </w:r>
      <w:r w:rsidR="0048064D" w:rsidRPr="0050547E">
        <w:t xml:space="preserve">, te korisnici projekata </w:t>
      </w:r>
      <w:r w:rsidR="00F55007" w:rsidRPr="0050547E">
        <w:t xml:space="preserve">koriste eNPOO za </w:t>
      </w:r>
      <w:r w:rsidR="0048064D" w:rsidRPr="0050547E">
        <w:t>aktivnosti svojoj nadležnosti</w:t>
      </w:r>
      <w:r w:rsidR="001C0A84" w:rsidRPr="0050547E">
        <w:t xml:space="preserve">. Za ulaganja za koje su dodjele bespovratnih sredstva pokrenuta prije uspostave eNPOO, podaci se unose nakon uspostave sustava i nastavljaju se pratiti kroz eNPOO. </w:t>
      </w:r>
    </w:p>
    <w:p w14:paraId="7FEC33C9" w14:textId="4C4D00B2" w:rsidR="004C1F97" w:rsidRPr="0050547E" w:rsidRDefault="001C0A84" w:rsidP="00D221FE">
      <w:pPr>
        <w:jc w:val="both"/>
      </w:pPr>
      <w:r w:rsidRPr="0050547E">
        <w:t xml:space="preserve">U slučaju da eNPOO nije moguće koristiti podaci se dostavljanju elektronskom poštom. </w:t>
      </w:r>
    </w:p>
    <w:p w14:paraId="238B9EBB" w14:textId="77777777" w:rsidR="0048064D" w:rsidRPr="0050547E" w:rsidRDefault="0048064D" w:rsidP="00375F0A">
      <w:pPr>
        <w:pPrChange w:id="194" w:author="korisnik" w:date="2022-04-13T09:41:00Z">
          <w:pPr>
            <w:jc w:val="both"/>
          </w:pPr>
        </w:pPrChange>
      </w:pPr>
    </w:p>
    <w:p w14:paraId="490BF05D" w14:textId="77777777" w:rsidR="00C12FDE" w:rsidRDefault="00C12FDE" w:rsidP="00D221FE">
      <w:pPr>
        <w:jc w:val="both"/>
        <w:rPr>
          <w:del w:id="195" w:author="korisnik" w:date="2022-04-13T09:41:00Z"/>
        </w:rPr>
      </w:pPr>
    </w:p>
    <w:p w14:paraId="6A10FBDF" w14:textId="77777777" w:rsidR="00C12FDE" w:rsidRDefault="00C12FDE" w:rsidP="00D221FE">
      <w:pPr>
        <w:jc w:val="both"/>
        <w:rPr>
          <w:del w:id="196" w:author="korisnik" w:date="2022-04-13T09:41:00Z"/>
        </w:rPr>
      </w:pPr>
    </w:p>
    <w:p w14:paraId="289B7CEB" w14:textId="77777777" w:rsidR="0048064D" w:rsidRDefault="0048064D" w:rsidP="00375F0A">
      <w:pPr>
        <w:rPr>
          <w:del w:id="197" w:author="korisnik" w:date="2022-04-13T09:41:00Z"/>
        </w:rPr>
      </w:pPr>
    </w:p>
    <w:p w14:paraId="3E553763" w14:textId="2516A095" w:rsidR="004C1F97" w:rsidRPr="0050547E" w:rsidRDefault="00034DDE"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198" w:name="_Toc92386903"/>
      <w:r w:rsidRPr="0050547E">
        <w:rPr>
          <w:rFonts w:eastAsia="Times New Roman"/>
          <w:b/>
          <w:bCs/>
          <w:color w:val="auto"/>
          <w:kern w:val="32"/>
          <w:sz w:val="24"/>
          <w:szCs w:val="24"/>
        </w:rPr>
        <w:t>DODJELA BESPOVRATNIH SREDSTAVA – KORISNI</w:t>
      </w:r>
      <w:r w:rsidR="009C506C" w:rsidRPr="0050547E">
        <w:rPr>
          <w:rFonts w:eastAsia="Times New Roman"/>
          <w:b/>
          <w:bCs/>
          <w:color w:val="auto"/>
          <w:kern w:val="32"/>
          <w:sz w:val="24"/>
          <w:szCs w:val="24"/>
        </w:rPr>
        <w:t>CI</w:t>
      </w:r>
      <w:r w:rsidRPr="0050547E">
        <w:rPr>
          <w:rFonts w:eastAsia="Times New Roman"/>
          <w:b/>
          <w:bCs/>
          <w:color w:val="auto"/>
          <w:kern w:val="32"/>
          <w:sz w:val="24"/>
          <w:szCs w:val="24"/>
        </w:rPr>
        <w:t xml:space="preserve"> NT</w:t>
      </w:r>
      <w:bookmarkEnd w:id="198"/>
    </w:p>
    <w:p w14:paraId="663AA76E" w14:textId="77777777" w:rsidR="0028057C" w:rsidRPr="0050547E" w:rsidRDefault="0028057C" w:rsidP="0028057C"/>
    <w:p w14:paraId="73361853" w14:textId="77777777" w:rsidR="003E1737" w:rsidRPr="0050547E" w:rsidRDefault="003E1737" w:rsidP="003E1737">
      <w:pPr>
        <w:jc w:val="both"/>
      </w:pPr>
      <w:r w:rsidRPr="0050547E">
        <w:t>Ulaganja i reforme NPOO</w:t>
      </w:r>
      <w:r w:rsidR="009C506C" w:rsidRPr="0050547E">
        <w:t>-a</w:t>
      </w:r>
      <w:r w:rsidRPr="0050547E">
        <w:t xml:space="preserve"> odobrene su donošenjem Provedbene odluke Vijeća Europske unije o odobrenju ocjene Plana oporavka i otpornosti Republike Hrvatske u srpnju 2021. </w:t>
      </w:r>
    </w:p>
    <w:p w14:paraId="7D502188" w14:textId="77777777" w:rsidR="003E1737" w:rsidRPr="0050547E" w:rsidRDefault="003E1737" w:rsidP="0028057C">
      <w:pPr>
        <w:jc w:val="both"/>
      </w:pPr>
    </w:p>
    <w:p w14:paraId="06236881" w14:textId="77777777" w:rsidR="0028057C" w:rsidRPr="0050547E" w:rsidRDefault="0028057C" w:rsidP="0028057C">
      <w:pPr>
        <w:jc w:val="both"/>
      </w:pPr>
      <w:r w:rsidRPr="0050547E">
        <w:t xml:space="preserve">NT dodjeljuje sredstva za ulaganja te utvrđuje kriterije za dodjelu sredstava, maksimalan iznos potpore, prihvatljive aktivnosti, prihvatljive prijavitelje i partnere, kao i način financiranja te pokazatelje ostvarenja. </w:t>
      </w:r>
    </w:p>
    <w:p w14:paraId="176CC75A" w14:textId="77777777" w:rsidR="0028057C" w:rsidRPr="0050547E" w:rsidRDefault="0028057C" w:rsidP="0028057C">
      <w:pPr>
        <w:jc w:val="both"/>
      </w:pPr>
    </w:p>
    <w:p w14:paraId="43287ACC" w14:textId="77777777" w:rsidR="0048064D" w:rsidRPr="0050547E" w:rsidRDefault="0028057C" w:rsidP="0028057C">
      <w:pPr>
        <w:jc w:val="both"/>
      </w:pPr>
      <w:r w:rsidRPr="0050547E">
        <w:t xml:space="preserve">Sredstva NPOO-a dodjeljuju se kroz izravnu dodjelu sredstava i pozive za dodjelu bespovratnih sredstava. </w:t>
      </w:r>
    </w:p>
    <w:p w14:paraId="02FBB94F" w14:textId="7F67F8C6" w:rsidR="00C0610C" w:rsidRPr="0050547E" w:rsidRDefault="0028057C" w:rsidP="0028057C">
      <w:pPr>
        <w:jc w:val="both"/>
      </w:pPr>
      <w:r w:rsidRPr="0050547E">
        <w:t>Izravna dodjela sredstava provodi se za projekte koji su definirani u NPOO-u i za projekte čiji su korisnici tijela</w:t>
      </w:r>
      <w:r w:rsidR="00034DDE" w:rsidRPr="0050547E">
        <w:t xml:space="preserve"> NT</w:t>
      </w:r>
      <w:r w:rsidRPr="0050547E">
        <w:t>.</w:t>
      </w:r>
    </w:p>
    <w:p w14:paraId="52BFB632" w14:textId="77777777" w:rsidR="00582DD0" w:rsidRPr="0050547E" w:rsidRDefault="00582DD0" w:rsidP="0028057C">
      <w:pPr>
        <w:jc w:val="both"/>
      </w:pPr>
    </w:p>
    <w:p w14:paraId="5D04FFD6" w14:textId="2BC75666" w:rsidR="00582DD0" w:rsidRPr="0050547E" w:rsidRDefault="00582DD0" w:rsidP="0028057C">
      <w:pPr>
        <w:jc w:val="both"/>
        <w:rPr>
          <w:ins w:id="199" w:author="korisnik" w:date="2022-04-13T09:41:00Z"/>
        </w:rPr>
      </w:pPr>
      <w:ins w:id="200" w:author="korisnik" w:date="2022-04-13T09:41:00Z">
        <w:r w:rsidRPr="0050547E">
          <w:t>Prilikom dodjele sredstava NT treba upoznati potencijalne korisnike o obvezi dostavljanja podatka za stvarne vlasnike korisnika i njegovih dobavljača, izvoditelja i podizvoditelja radova. Za obveznike unosa podataka u Registar stvarnih vlasnika koriste se podaci iz registra. Za dobavljače, izvoditelje i po</w:t>
        </w:r>
        <w:r w:rsidR="005208BA" w:rsidRPr="0050547E">
          <w:t>dizvoditelje izvan RH dostavlja</w:t>
        </w:r>
        <w:r w:rsidRPr="0050547E">
          <w:t xml:space="preserve"> se službeni dokument</w:t>
        </w:r>
        <w:r w:rsidR="005208BA" w:rsidRPr="0050547E">
          <w:t xml:space="preserve"> ili potvrda koji</w:t>
        </w:r>
        <w:r w:rsidRPr="0050547E">
          <w:t xml:space="preserve"> se u državi poslovnog nastana koristi za izvještavanje o stvarnim vlasnicima. Korisnici projekata prilikom provedbe postupaka nabave trebaju u natječajnoj dokumentaciji navesti obvezu dostave izvatka iz Registra stvarnih vlasnika za </w:t>
        </w:r>
        <w:r w:rsidR="005208BA" w:rsidRPr="0050547E">
          <w:t>tvrtke</w:t>
        </w:r>
        <w:r w:rsidRPr="0050547E">
          <w:t xml:space="preserve"> RH, a za </w:t>
        </w:r>
        <w:r w:rsidR="005208BA" w:rsidRPr="0050547E">
          <w:t>tvrtke</w:t>
        </w:r>
        <w:r w:rsidRPr="0050547E">
          <w:t xml:space="preserve"> izvan RH obvezu dostave </w:t>
        </w:r>
        <w:r w:rsidR="005208BA" w:rsidRPr="0050547E">
          <w:t>službenog</w:t>
        </w:r>
        <w:r w:rsidRPr="0050547E">
          <w:t xml:space="preserve"> dokumenta ili potvrde koja se koristi za izvještavanje o stvarnim vlasnicima koja se koristi u zemlji iz koje tvrtke dolaze. </w:t>
        </w:r>
        <w:r w:rsidR="009F4818" w:rsidRPr="0050547E">
          <w:t xml:space="preserve">Navedeno se odnosi na poglavlje 02, 03 i 04 ZNP-a, te je predmet </w:t>
        </w:r>
        <w:r w:rsidR="005208BA" w:rsidRPr="0050547E">
          <w:t>relevantnih</w:t>
        </w:r>
        <w:r w:rsidR="009F4818" w:rsidRPr="0050547E">
          <w:t xml:space="preserve"> provjera opisanih u tim poglavljima. </w:t>
        </w:r>
        <w:r w:rsidRPr="0050547E">
          <w:t xml:space="preserve">  </w:t>
        </w:r>
      </w:ins>
    </w:p>
    <w:p w14:paraId="0E00ACF9" w14:textId="77777777" w:rsidR="0028057C" w:rsidRPr="0050547E" w:rsidRDefault="0028057C" w:rsidP="0028057C">
      <w:pPr>
        <w:jc w:val="both"/>
        <w:rPr>
          <w:ins w:id="201" w:author="korisnik" w:date="2022-04-13T09:41:00Z"/>
        </w:rPr>
      </w:pPr>
    </w:p>
    <w:p w14:paraId="4AF87273" w14:textId="46C659B0" w:rsidR="00F25F2F" w:rsidRPr="0050547E" w:rsidRDefault="00F25F2F" w:rsidP="0028057C">
      <w:pPr>
        <w:jc w:val="both"/>
      </w:pPr>
      <w:r w:rsidRPr="0050547E">
        <w:t>K</w:t>
      </w:r>
      <w:r w:rsidR="0028057C" w:rsidRPr="0050547E">
        <w:t xml:space="preserve">ada </w:t>
      </w:r>
      <w:r w:rsidRPr="0050547E">
        <w:t xml:space="preserve">NT </w:t>
      </w:r>
      <w:r w:rsidR="009C506C" w:rsidRPr="0050547E">
        <w:t xml:space="preserve">provodi </w:t>
      </w:r>
      <w:r w:rsidRPr="0050547E">
        <w:t xml:space="preserve">projekte za koje je ujedno i </w:t>
      </w:r>
      <w:r w:rsidR="009C506C" w:rsidRPr="0050547E">
        <w:t>krajnji</w:t>
      </w:r>
      <w:r w:rsidRPr="0050547E">
        <w:t xml:space="preserve"> korisnik, </w:t>
      </w:r>
      <w:r w:rsidR="00034DDE" w:rsidRPr="0050547E">
        <w:t xml:space="preserve">primjerice </w:t>
      </w:r>
      <w:r w:rsidR="004C4CB1" w:rsidRPr="0050547E">
        <w:t>za reforme i ulaganja</w:t>
      </w:r>
      <w:r w:rsidR="00034DDE" w:rsidRPr="0050547E">
        <w:t xml:space="preserve"> u Komponenti 2</w:t>
      </w:r>
      <w:r w:rsidRPr="0050547E">
        <w:t xml:space="preserve"> </w:t>
      </w:r>
      <w:r w:rsidRPr="0050547E">
        <w:rPr>
          <w:i/>
        </w:rPr>
        <w:t>Javna, uprava, pravosuđe i državna imovina</w:t>
      </w:r>
      <w:r w:rsidR="0022327A" w:rsidRPr="0050547E">
        <w:rPr>
          <w:i/>
        </w:rPr>
        <w:t>,</w:t>
      </w:r>
      <w:r w:rsidRPr="0050547E">
        <w:t xml:space="preserve"> </w:t>
      </w:r>
      <w:r w:rsidR="00316EFF" w:rsidRPr="0050547E">
        <w:t>postupak</w:t>
      </w:r>
      <w:r w:rsidRPr="0050547E">
        <w:t xml:space="preserve"> odobravanja projekta i podnošenja </w:t>
      </w:r>
      <w:r w:rsidR="004719BA" w:rsidRPr="0050547E">
        <w:t>ZNS-a</w:t>
      </w:r>
      <w:r w:rsidRPr="0050547E">
        <w:t xml:space="preserve"> provodi se po pojednostavljenoj proceduri. </w:t>
      </w:r>
    </w:p>
    <w:p w14:paraId="384B73C7" w14:textId="04AE1071" w:rsidR="00F25F2F" w:rsidRPr="0050547E" w:rsidRDefault="00F25F2F" w:rsidP="0028057C">
      <w:pPr>
        <w:jc w:val="both"/>
      </w:pPr>
      <w:r w:rsidRPr="0050547E">
        <w:t>Za navedene projekte</w:t>
      </w:r>
      <w:r w:rsidR="004C4CB1" w:rsidRPr="0050547E">
        <w:t xml:space="preserve"> </w:t>
      </w:r>
      <w:r w:rsidRPr="0050547E">
        <w:t xml:space="preserve">nije potrebno </w:t>
      </w:r>
      <w:r w:rsidR="00345DC8" w:rsidRPr="0050547E">
        <w:t>d</w:t>
      </w:r>
      <w:r w:rsidRPr="0050547E">
        <w:t>o</w:t>
      </w:r>
      <w:r w:rsidR="00A837A9" w:rsidRPr="0050547E">
        <w:t>nositi odluku</w:t>
      </w:r>
      <w:r w:rsidR="0057044A" w:rsidRPr="0050547E">
        <w:t xml:space="preserve"> </w:t>
      </w:r>
      <w:r w:rsidR="00A837A9" w:rsidRPr="0050547E">
        <w:t>o financiranju niti zaključivati ugovor</w:t>
      </w:r>
      <w:r w:rsidRPr="0050547E">
        <w:t xml:space="preserve"> o dodjeli bespovratnih sredstava unutar NT</w:t>
      </w:r>
      <w:r w:rsidR="0022327A" w:rsidRPr="0050547E">
        <w:t>-a</w:t>
      </w:r>
      <w:r w:rsidR="00A837A9" w:rsidRPr="0050547E">
        <w:t xml:space="preserve">. </w:t>
      </w:r>
    </w:p>
    <w:p w14:paraId="24B963C5" w14:textId="77777777" w:rsidR="00E001A0" w:rsidRPr="0050547E" w:rsidRDefault="00E001A0" w:rsidP="0028057C">
      <w:pPr>
        <w:jc w:val="both"/>
      </w:pPr>
    </w:p>
    <w:p w14:paraId="41A57681" w14:textId="5F51A96B" w:rsidR="00C0610C" w:rsidRPr="0050547E" w:rsidRDefault="00F25F2F" w:rsidP="0028057C">
      <w:pPr>
        <w:jc w:val="both"/>
      </w:pPr>
      <w:r w:rsidRPr="0050547E">
        <w:t>Za svaku reformu i ulaganje za koje je NT krajnji korisnik, NT će i</w:t>
      </w:r>
      <w:r w:rsidR="00A837A9" w:rsidRPr="0050547E">
        <w:t xml:space="preserve">nternom odlukom </w:t>
      </w:r>
      <w:r w:rsidRPr="0050547E">
        <w:t xml:space="preserve">definirati </w:t>
      </w:r>
      <w:r w:rsidR="00A837A9" w:rsidRPr="0050547E">
        <w:t xml:space="preserve"> </w:t>
      </w:r>
      <w:r w:rsidR="00DF0E07" w:rsidRPr="0050547E">
        <w:t xml:space="preserve">proračun projekta, </w:t>
      </w:r>
      <w:r w:rsidRPr="0050547E">
        <w:t>razdoblje provedbe te ciljne vrijednosti i ključne etape</w:t>
      </w:r>
      <w:r w:rsidR="0022327A" w:rsidRPr="0050547E">
        <w:t>,</w:t>
      </w:r>
      <w:r w:rsidRPr="0050547E">
        <w:t xml:space="preserve"> sve u skladu s Provedbenom </w:t>
      </w:r>
      <w:r w:rsidR="00316EFF" w:rsidRPr="0050547E">
        <w:t>odlukom</w:t>
      </w:r>
      <w:r w:rsidRPr="0050547E">
        <w:t xml:space="preserve"> Vijeća i Operativnim aranžmanima. </w:t>
      </w:r>
    </w:p>
    <w:p w14:paraId="5ADD5FC3" w14:textId="77777777" w:rsidR="00E001A0" w:rsidRPr="0050547E" w:rsidRDefault="00E001A0" w:rsidP="0028057C">
      <w:pPr>
        <w:jc w:val="both"/>
      </w:pPr>
    </w:p>
    <w:p w14:paraId="03C00B35" w14:textId="63FEBACF" w:rsidR="0066310A" w:rsidRPr="0050547E" w:rsidRDefault="0066310A" w:rsidP="0066310A">
      <w:pPr>
        <w:jc w:val="both"/>
      </w:pPr>
      <w:r w:rsidRPr="0050547E">
        <w:t xml:space="preserve">Za tu potrebu u sustavu eNPOO se unose podaci u modul Poziv/Prijavni obrazac,  te se u sustavu </w:t>
      </w:r>
      <w:r w:rsidR="00D221FE" w:rsidRPr="0050547E">
        <w:t>agregiraju</w:t>
      </w:r>
      <w:r w:rsidRPr="0050547E">
        <w:t xml:space="preserve"> podaci za ugovor o dodjeli bespovratnih sredstava, što su</w:t>
      </w:r>
      <w:r w:rsidR="00D221FE" w:rsidRPr="0050547E">
        <w:t xml:space="preserve"> tehnički </w:t>
      </w:r>
      <w:r w:rsidRPr="0050547E">
        <w:t xml:space="preserve">preduvjeti sustava da bi se moglo izvještavati o nastalim troškovima i napretku u </w:t>
      </w:r>
      <w:r w:rsidR="00316EFF" w:rsidRPr="0050547E">
        <w:t>ostvarenju</w:t>
      </w:r>
      <w:r w:rsidRPr="0050547E">
        <w:t xml:space="preserve"> ključnih etapa i ciljnih </w:t>
      </w:r>
      <w:r w:rsidR="0022327A" w:rsidRPr="0050547E">
        <w:t>vrijednosti</w:t>
      </w:r>
      <w:r w:rsidRPr="0050547E">
        <w:t xml:space="preserve">.  </w:t>
      </w:r>
    </w:p>
    <w:p w14:paraId="797AA9A5" w14:textId="77777777" w:rsidR="0066310A" w:rsidRPr="0050547E" w:rsidRDefault="0066310A" w:rsidP="0066310A">
      <w:pPr>
        <w:jc w:val="both"/>
      </w:pPr>
    </w:p>
    <w:p w14:paraId="71CB2463" w14:textId="3E518C03" w:rsidR="00316EFF" w:rsidRPr="0050547E" w:rsidRDefault="0066310A" w:rsidP="0066310A">
      <w:pPr>
        <w:jc w:val="both"/>
      </w:pPr>
      <w:r w:rsidRPr="0050547E">
        <w:t>NT</w:t>
      </w:r>
      <w:r w:rsidR="0022327A" w:rsidRPr="0050547E">
        <w:t>-i</w:t>
      </w:r>
      <w:r w:rsidRPr="0050547E">
        <w:t xml:space="preserve"> su dužn</w:t>
      </w:r>
      <w:r w:rsidR="0022327A" w:rsidRPr="0050547E">
        <w:t>i</w:t>
      </w:r>
      <w:r w:rsidRPr="0050547E">
        <w:t xml:space="preserve"> pridržavati se svih načela i pravila kao i svi ostali korisnici NPOO</w:t>
      </w:r>
      <w:r w:rsidR="0022327A" w:rsidRPr="0050547E">
        <w:t>-a</w:t>
      </w:r>
      <w:r w:rsidRPr="0050547E">
        <w:t xml:space="preserve"> kako je propisano u Zajedničkim nacionalnim pravilima 03 Upravljanje ugovorima o bespovratnim sredstvima</w:t>
      </w:r>
    </w:p>
    <w:p w14:paraId="193FD723" w14:textId="77777777" w:rsidR="0066310A" w:rsidRPr="0050547E" w:rsidRDefault="00316EFF" w:rsidP="0066310A">
      <w:pPr>
        <w:jc w:val="both"/>
      </w:pPr>
      <w:r w:rsidRPr="0050547E">
        <w:t>NT</w:t>
      </w:r>
      <w:r w:rsidR="0022327A" w:rsidRPr="0050547E">
        <w:t>-i</w:t>
      </w:r>
      <w:r w:rsidRPr="0050547E">
        <w:t xml:space="preserve"> mogu za provedbu reformi i ulaganja zaključivati ugovore sa međunarodnim institucijama, kao što je primjerice UNICEF, Svjetska banka i dr. i pri tome su dužni postupati po svim pravilima koja se primjenjuju za korištenje sredstava državnog proračuna. </w:t>
      </w:r>
    </w:p>
    <w:p w14:paraId="412D2638" w14:textId="77777777" w:rsidR="0066310A" w:rsidRPr="0050547E" w:rsidRDefault="0066310A" w:rsidP="00BF51F9">
      <w:pPr>
        <w:jc w:val="both"/>
      </w:pPr>
    </w:p>
    <w:p w14:paraId="7C1FF746" w14:textId="74A309CA" w:rsidR="00DF0E07" w:rsidRPr="0050547E" w:rsidRDefault="00C0610C" w:rsidP="00BF51F9">
      <w:pPr>
        <w:jc w:val="both"/>
      </w:pPr>
      <w:r w:rsidRPr="0050547E">
        <w:t>N</w:t>
      </w:r>
      <w:r w:rsidR="00A837A9" w:rsidRPr="0050547E">
        <w:t>T</w:t>
      </w:r>
      <w:r w:rsidR="0022327A" w:rsidRPr="0050547E">
        <w:t>-i</w:t>
      </w:r>
      <w:r w:rsidR="00A837A9" w:rsidRPr="0050547E">
        <w:t xml:space="preserve"> </w:t>
      </w:r>
      <w:r w:rsidRPr="0050547E">
        <w:t>provode projekte u skladu sa internim procedurama koje se koriste u pojedinom tijel</w:t>
      </w:r>
      <w:r w:rsidR="0022327A" w:rsidRPr="0050547E">
        <w:t>u</w:t>
      </w:r>
      <w:r w:rsidRPr="0050547E">
        <w:t xml:space="preserve"> za provedbu postupaka nabave i provedbu projekata</w:t>
      </w:r>
      <w:r w:rsidR="00A837A9" w:rsidRPr="0050547E">
        <w:t>, te osiguravaju razdvajanje funkcija na temelju već uspostavlj</w:t>
      </w:r>
      <w:r w:rsidR="00666AAB" w:rsidRPr="0050547E">
        <w:t>enog sustava</w:t>
      </w:r>
      <w:r w:rsidR="00A837A9" w:rsidRPr="0050547E">
        <w:t xml:space="preserve"> unutarnjih financijskih kontrola</w:t>
      </w:r>
      <w:r w:rsidR="00DF0E07" w:rsidRPr="0050547E">
        <w:t xml:space="preserve"> za korištenje sredstava državnog proračuna</w:t>
      </w:r>
      <w:r w:rsidRPr="0050547E">
        <w:t xml:space="preserve">. </w:t>
      </w:r>
    </w:p>
    <w:p w14:paraId="715E3CD3" w14:textId="77777777" w:rsidR="0066310A" w:rsidRPr="0050547E" w:rsidRDefault="0066310A" w:rsidP="00BF51F9">
      <w:pPr>
        <w:jc w:val="both"/>
      </w:pPr>
      <w:r w:rsidRPr="0050547E">
        <w:t xml:space="preserve">NT plaća troškove nastale u provedbi projekta iz sredstva državnog </w:t>
      </w:r>
      <w:r w:rsidR="00316EFF" w:rsidRPr="0050547E">
        <w:t>proračuna koji</w:t>
      </w:r>
      <w:r w:rsidRPr="0050547E">
        <w:t xml:space="preserve"> su planirani u okviru aktivnosti NPOO</w:t>
      </w:r>
      <w:r w:rsidR="0022327A" w:rsidRPr="0050547E">
        <w:t>-a</w:t>
      </w:r>
      <w:r w:rsidRPr="0050547E">
        <w:t xml:space="preserve">. </w:t>
      </w:r>
    </w:p>
    <w:p w14:paraId="4750695B" w14:textId="77777777" w:rsidR="00DF0E07" w:rsidRPr="0050547E" w:rsidRDefault="00DF0E07" w:rsidP="00BF51F9">
      <w:pPr>
        <w:jc w:val="both"/>
      </w:pPr>
    </w:p>
    <w:p w14:paraId="15C3BBE2" w14:textId="66342614" w:rsidR="00D221FE" w:rsidRPr="0050547E" w:rsidRDefault="00F25F2F" w:rsidP="00034DDE">
      <w:pPr>
        <w:jc w:val="both"/>
      </w:pPr>
      <w:r w:rsidRPr="0050547E">
        <w:t xml:space="preserve">NT podnosi </w:t>
      </w:r>
      <w:r w:rsidR="00C12FDE" w:rsidRPr="0050547E">
        <w:t xml:space="preserve">ZNS </w:t>
      </w:r>
      <w:r w:rsidR="0028057C" w:rsidRPr="0050547E">
        <w:t xml:space="preserve">u kojem </w:t>
      </w:r>
      <w:r w:rsidRPr="0050547E">
        <w:t>prijavljuje sve nastale troškove u provedbi projekta, ostvarenim pokazateljima ključnih etapa i ciljnih vrijednosti, izvještava o ukupnom napretku u provedbi. Uz ZNS se prilaže sva relevant</w:t>
      </w:r>
      <w:r w:rsidR="0022327A" w:rsidRPr="0050547E">
        <w:t>na</w:t>
      </w:r>
      <w:r w:rsidRPr="0050547E">
        <w:t xml:space="preserve"> dokumentacija kojom se potvrđuju nastali i plaćeni troškovi, podaci o dobavljačima, izvoditeljima i pod</w:t>
      </w:r>
      <w:r w:rsidR="00910D48" w:rsidRPr="0050547E">
        <w:t>i</w:t>
      </w:r>
      <w:r w:rsidRPr="0050547E">
        <w:t>zvodite</w:t>
      </w:r>
      <w:r w:rsidR="00910D48" w:rsidRPr="0050547E">
        <w:t>l</w:t>
      </w:r>
      <w:r w:rsidRPr="0050547E">
        <w:t>jima radova</w:t>
      </w:r>
      <w:r w:rsidR="0022327A" w:rsidRPr="0050547E">
        <w:t>,</w:t>
      </w:r>
      <w:r w:rsidRPr="0050547E">
        <w:t xml:space="preserve"> uz izvod iz Registra stvarnih vlasnika</w:t>
      </w:r>
      <w:r w:rsidR="004D6932" w:rsidRPr="0050547E">
        <w:t xml:space="preserve">. </w:t>
      </w:r>
      <w:ins w:id="202" w:author="korisnik" w:date="2022-04-13T09:41:00Z">
        <w:r w:rsidR="004D6932" w:rsidRPr="0050547E">
          <w:t xml:space="preserve">U slučajevima dobavljača, izvoditelja i </w:t>
        </w:r>
        <w:r w:rsidR="00F710A8" w:rsidRPr="0050547E">
          <w:t>podizvoditelja</w:t>
        </w:r>
        <w:r w:rsidR="004D6932" w:rsidRPr="0050547E">
          <w:t xml:space="preserve"> izvan RH</w:t>
        </w:r>
        <w:r w:rsidR="00582DD0" w:rsidRPr="0050547E">
          <w:t>,</w:t>
        </w:r>
        <w:r w:rsidR="004D6932" w:rsidRPr="0050547E">
          <w:t xml:space="preserve"> NT </w:t>
        </w:r>
        <w:r w:rsidR="00582DD0" w:rsidRPr="0050547E">
          <w:t xml:space="preserve">je dužan zatražiti i dostaviti </w:t>
        </w:r>
        <w:r w:rsidR="004D6932" w:rsidRPr="0050547E">
          <w:t>službeni dokument ili potvrdu koji se u državi poslovnog nastana koristi za izvještavanje o stvarnim vlasnicima</w:t>
        </w:r>
      </w:ins>
    </w:p>
    <w:p w14:paraId="70141437" w14:textId="77777777" w:rsidR="00D221FE" w:rsidRDefault="00D221FE" w:rsidP="00034DDE">
      <w:pPr>
        <w:jc w:val="both"/>
        <w:rPr>
          <w:del w:id="203" w:author="korisnik" w:date="2022-04-13T09:41:00Z"/>
        </w:rPr>
      </w:pPr>
    </w:p>
    <w:p w14:paraId="110B8FDE" w14:textId="687590F3" w:rsidR="00666AAB" w:rsidRPr="0050547E" w:rsidRDefault="004719BA" w:rsidP="00034DDE">
      <w:pPr>
        <w:jc w:val="both"/>
      </w:pPr>
      <w:r w:rsidRPr="0050547E">
        <w:t>ZNS</w:t>
      </w:r>
      <w:r w:rsidR="00666AAB" w:rsidRPr="0050547E">
        <w:t xml:space="preserve"> </w:t>
      </w:r>
      <w:r w:rsidR="0066310A" w:rsidRPr="0050547E">
        <w:t xml:space="preserve">potpisuje čelnik odnosno dužnosnik imenovan za provedbu reformi i ulaganja u nadležnosti </w:t>
      </w:r>
      <w:r w:rsidR="00666AAB" w:rsidRPr="0050547E">
        <w:t xml:space="preserve">NT-a. </w:t>
      </w:r>
    </w:p>
    <w:p w14:paraId="039AE50F" w14:textId="77777777" w:rsidR="0066310A" w:rsidRPr="0050547E" w:rsidRDefault="0066310A" w:rsidP="00034DDE">
      <w:pPr>
        <w:jc w:val="both"/>
      </w:pPr>
    </w:p>
    <w:p w14:paraId="685226C5" w14:textId="0C5F09A9" w:rsidR="00666AAB" w:rsidRPr="0050547E" w:rsidRDefault="00666AAB" w:rsidP="00034DDE">
      <w:pPr>
        <w:jc w:val="both"/>
      </w:pPr>
      <w:r w:rsidRPr="0050547E">
        <w:t>U slučajevima kada su NT</w:t>
      </w:r>
      <w:r w:rsidR="0022327A" w:rsidRPr="0050547E">
        <w:t>-i</w:t>
      </w:r>
      <w:r w:rsidRPr="0050547E">
        <w:t xml:space="preserve"> delegirali poslove PT</w:t>
      </w:r>
      <w:r w:rsidR="0022327A" w:rsidRPr="0050547E">
        <w:t>-u</w:t>
      </w:r>
      <w:r w:rsidRPr="0050547E">
        <w:t>, mogu zatražiti provjeru postupaka nabave i računa</w:t>
      </w:r>
      <w:r w:rsidR="0066310A" w:rsidRPr="0050547E">
        <w:t xml:space="preserve"> prije podnošenja ZNS</w:t>
      </w:r>
      <w:r w:rsidR="0022327A" w:rsidRPr="0050547E">
        <w:t>-a</w:t>
      </w:r>
      <w:r w:rsidR="0066310A" w:rsidRPr="0050547E">
        <w:t xml:space="preserve"> u sustav e</w:t>
      </w:r>
      <w:r w:rsidR="0022327A" w:rsidRPr="0050547E">
        <w:t>NPOO</w:t>
      </w:r>
      <w:r w:rsidRPr="0050547E">
        <w:t xml:space="preserve">. </w:t>
      </w:r>
    </w:p>
    <w:p w14:paraId="32A647DB" w14:textId="77777777" w:rsidR="00C0610C" w:rsidRPr="0050547E" w:rsidRDefault="00DB2FB4" w:rsidP="00034DDE">
      <w:pPr>
        <w:jc w:val="both"/>
      </w:pPr>
      <w:r w:rsidRPr="0050547E">
        <w:t xml:space="preserve"> </w:t>
      </w:r>
    </w:p>
    <w:p w14:paraId="301F72CD" w14:textId="350249B3" w:rsidR="00DF0E07" w:rsidRPr="0050547E" w:rsidRDefault="00666AAB" w:rsidP="00034DDE">
      <w:pPr>
        <w:jc w:val="both"/>
      </w:pPr>
      <w:r w:rsidRPr="0050547E">
        <w:t>U ovom sluča</w:t>
      </w:r>
      <w:r w:rsidR="0066310A" w:rsidRPr="0050547E">
        <w:t>ju nije potrebno odob</w:t>
      </w:r>
      <w:r w:rsidRPr="0050547E">
        <w:t xml:space="preserve">renje </w:t>
      </w:r>
      <w:r w:rsidR="0022327A" w:rsidRPr="0050547E">
        <w:t>ZNS-a</w:t>
      </w:r>
      <w:r w:rsidRPr="0050547E">
        <w:t xml:space="preserve"> kao kod ostalih korisnika</w:t>
      </w:r>
      <w:r w:rsidR="0066310A" w:rsidRPr="0050547E">
        <w:t>, već se smatra odobrenim podnošenjem ZNS-a u sustav eNPOO</w:t>
      </w:r>
      <w:r w:rsidRPr="0050547E">
        <w:t xml:space="preserve">. </w:t>
      </w:r>
    </w:p>
    <w:p w14:paraId="4183FEEF" w14:textId="77777777" w:rsidR="00D221FE" w:rsidRPr="0050547E" w:rsidRDefault="00D221FE" w:rsidP="00034DDE">
      <w:pPr>
        <w:jc w:val="both"/>
      </w:pPr>
    </w:p>
    <w:p w14:paraId="7FD7F634" w14:textId="4D5881CF" w:rsidR="00666AAB" w:rsidRPr="0050547E" w:rsidRDefault="004719BA" w:rsidP="00034DDE">
      <w:pPr>
        <w:jc w:val="both"/>
      </w:pPr>
      <w:r w:rsidRPr="0050547E">
        <w:t>ZNS-i</w:t>
      </w:r>
      <w:r w:rsidR="0066310A" w:rsidRPr="0050547E">
        <w:t xml:space="preserve"> po navedenim projektima su </w:t>
      </w:r>
      <w:r w:rsidR="00666AAB" w:rsidRPr="0050547E">
        <w:t xml:space="preserve">dio redovnih </w:t>
      </w:r>
      <w:del w:id="204" w:author="korisnik" w:date="2022-04-13T09:41:00Z">
        <w:r w:rsidR="00666AAB" w:rsidRPr="004719BA">
          <w:delText>provjera</w:delText>
        </w:r>
        <w:r w:rsidR="0066310A" w:rsidRPr="004719BA">
          <w:delText>NF</w:delText>
        </w:r>
      </w:del>
      <w:ins w:id="205" w:author="korisnik" w:date="2022-04-13T09:41:00Z">
        <w:r w:rsidR="00666AAB" w:rsidRPr="0050547E">
          <w:t>provjera</w:t>
        </w:r>
        <w:r w:rsidR="00F710A8" w:rsidRPr="0050547E">
          <w:t xml:space="preserve"> </w:t>
        </w:r>
        <w:r w:rsidR="0066310A" w:rsidRPr="0050547E">
          <w:t>NF</w:t>
        </w:r>
      </w:ins>
      <w:r w:rsidR="0022327A" w:rsidRPr="0050547E">
        <w:t>-a</w:t>
      </w:r>
      <w:r w:rsidR="0066310A" w:rsidRPr="0050547E">
        <w:t xml:space="preserve"> i TR</w:t>
      </w:r>
      <w:r w:rsidR="0022327A" w:rsidRPr="0050547E">
        <w:t>-a</w:t>
      </w:r>
      <w:r w:rsidR="0066310A" w:rsidRPr="0050547E">
        <w:t>. U</w:t>
      </w:r>
      <w:r w:rsidR="00666AAB" w:rsidRPr="0050547E">
        <w:t>koliko se utvrdi da sredstva nisu pravilno utrošena primjenjuju se sva pravila</w:t>
      </w:r>
      <w:r w:rsidR="0066310A" w:rsidRPr="0050547E">
        <w:t xml:space="preserve"> o povratima </w:t>
      </w:r>
      <w:r w:rsidR="00666AAB" w:rsidRPr="0050547E">
        <w:t xml:space="preserve"> kao i za ostale korisnike. </w:t>
      </w:r>
    </w:p>
    <w:p w14:paraId="5778B78B" w14:textId="77777777" w:rsidR="00666AAB" w:rsidRDefault="00666AAB" w:rsidP="00034DDE">
      <w:pPr>
        <w:jc w:val="both"/>
        <w:rPr>
          <w:del w:id="206" w:author="korisnik" w:date="2022-04-13T09:41:00Z"/>
        </w:rPr>
      </w:pPr>
    </w:p>
    <w:p w14:paraId="263270CB" w14:textId="112C8D6A" w:rsidR="00D221FE" w:rsidRPr="0050547E" w:rsidRDefault="00D221FE" w:rsidP="00034DDE">
      <w:pPr>
        <w:jc w:val="both"/>
      </w:pPr>
    </w:p>
    <w:p w14:paraId="781DF176" w14:textId="77777777" w:rsidR="00666AAB" w:rsidRPr="0050547E" w:rsidRDefault="00666AAB" w:rsidP="00034DDE">
      <w:pPr>
        <w:jc w:val="both"/>
      </w:pPr>
    </w:p>
    <w:p w14:paraId="2FC53447" w14:textId="41F83C94" w:rsidR="00666AAB" w:rsidRPr="0050547E" w:rsidRDefault="0013057A"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b/>
          <w:bCs/>
          <w:kern w:val="32"/>
        </w:rPr>
      </w:pPr>
      <w:bookmarkStart w:id="207" w:name="_Toc92386904"/>
      <w:r w:rsidRPr="0050547E">
        <w:rPr>
          <w:rFonts w:eastAsia="Times New Roman"/>
          <w:b/>
          <w:bCs/>
          <w:color w:val="auto"/>
          <w:kern w:val="32"/>
          <w:sz w:val="24"/>
          <w:szCs w:val="24"/>
        </w:rPr>
        <w:t xml:space="preserve">ULAGANJA ZA KOJE SU PROJEKTI UGOVORENI U OKVIRU </w:t>
      </w:r>
      <w:r w:rsidR="00DF0E07" w:rsidRPr="0050547E">
        <w:rPr>
          <w:rFonts w:eastAsia="Times New Roman"/>
          <w:b/>
          <w:bCs/>
          <w:color w:val="auto"/>
          <w:kern w:val="32"/>
          <w:sz w:val="24"/>
          <w:szCs w:val="24"/>
        </w:rPr>
        <w:t xml:space="preserve">OP </w:t>
      </w:r>
      <w:r w:rsidRPr="0050547E">
        <w:rPr>
          <w:rFonts w:eastAsia="Times New Roman"/>
          <w:b/>
          <w:bCs/>
          <w:color w:val="auto"/>
          <w:kern w:val="32"/>
          <w:sz w:val="24"/>
          <w:szCs w:val="24"/>
        </w:rPr>
        <w:t xml:space="preserve"> </w:t>
      </w:r>
      <w:r w:rsidR="00DF0E07" w:rsidRPr="0050547E">
        <w:rPr>
          <w:rFonts w:eastAsia="Times New Roman"/>
          <w:b/>
          <w:bCs/>
          <w:color w:val="auto"/>
          <w:kern w:val="32"/>
          <w:sz w:val="24"/>
          <w:szCs w:val="24"/>
        </w:rPr>
        <w:t>K</w:t>
      </w:r>
      <w:r w:rsidRPr="0050547E">
        <w:rPr>
          <w:rFonts w:eastAsia="Times New Roman"/>
          <w:b/>
          <w:bCs/>
          <w:color w:val="auto"/>
          <w:kern w:val="32"/>
          <w:sz w:val="24"/>
          <w:szCs w:val="24"/>
        </w:rPr>
        <w:t xml:space="preserve">ONKURETNOST I </w:t>
      </w:r>
      <w:r w:rsidR="00DF0E07" w:rsidRPr="0050547E">
        <w:rPr>
          <w:rFonts w:eastAsia="Times New Roman"/>
          <w:b/>
          <w:bCs/>
          <w:color w:val="auto"/>
          <w:kern w:val="32"/>
          <w:sz w:val="24"/>
          <w:szCs w:val="24"/>
        </w:rPr>
        <w:t>K</w:t>
      </w:r>
      <w:r w:rsidR="00FD2EA3" w:rsidRPr="0050547E">
        <w:rPr>
          <w:rFonts w:eastAsia="Times New Roman"/>
          <w:b/>
          <w:bCs/>
          <w:color w:val="auto"/>
          <w:kern w:val="32"/>
          <w:sz w:val="24"/>
          <w:szCs w:val="24"/>
        </w:rPr>
        <w:t xml:space="preserve">OHEZIJA, </w:t>
      </w:r>
      <w:r w:rsidR="00316EFF" w:rsidRPr="0050547E">
        <w:rPr>
          <w:rFonts w:eastAsia="Times New Roman"/>
          <w:b/>
          <w:bCs/>
          <w:color w:val="auto"/>
          <w:kern w:val="32"/>
          <w:sz w:val="24"/>
          <w:szCs w:val="24"/>
        </w:rPr>
        <w:t>F</w:t>
      </w:r>
      <w:r w:rsidR="00824EFD" w:rsidRPr="0050547E">
        <w:rPr>
          <w:rFonts w:eastAsia="Times New Roman"/>
          <w:b/>
          <w:bCs/>
          <w:color w:val="auto"/>
          <w:kern w:val="32"/>
          <w:sz w:val="24"/>
          <w:szCs w:val="24"/>
        </w:rPr>
        <w:t>ONDA SOLIDARNOSTI</w:t>
      </w:r>
      <w:r w:rsidR="00316EFF" w:rsidRPr="0050547E">
        <w:rPr>
          <w:rFonts w:eastAsia="Times New Roman"/>
          <w:b/>
          <w:bCs/>
          <w:color w:val="auto"/>
          <w:kern w:val="32"/>
          <w:sz w:val="24"/>
          <w:szCs w:val="24"/>
        </w:rPr>
        <w:t xml:space="preserve"> EU</w:t>
      </w:r>
      <w:bookmarkEnd w:id="207"/>
      <w:r w:rsidR="00E80599" w:rsidRPr="0050547E">
        <w:rPr>
          <w:rFonts w:eastAsia="Times New Roman"/>
          <w:b/>
          <w:bCs/>
          <w:color w:val="auto"/>
          <w:kern w:val="32"/>
          <w:sz w:val="24"/>
          <w:szCs w:val="24"/>
        </w:rPr>
        <w:t xml:space="preserve"> I</w:t>
      </w:r>
      <w:r w:rsidR="00FD2EA3" w:rsidRPr="0050547E">
        <w:rPr>
          <w:rFonts w:eastAsia="Times New Roman"/>
          <w:b/>
          <w:bCs/>
          <w:color w:val="auto"/>
          <w:kern w:val="32"/>
          <w:sz w:val="24"/>
          <w:szCs w:val="24"/>
        </w:rPr>
        <w:t xml:space="preserve"> OSTALI</w:t>
      </w:r>
      <w:r w:rsidR="00E80599" w:rsidRPr="0050547E">
        <w:rPr>
          <w:rFonts w:eastAsia="Times New Roman"/>
          <w:b/>
          <w:bCs/>
          <w:color w:val="auto"/>
          <w:kern w:val="32"/>
          <w:sz w:val="24"/>
          <w:szCs w:val="24"/>
        </w:rPr>
        <w:t>H</w:t>
      </w:r>
      <w:r w:rsidR="00FD2EA3" w:rsidRPr="0050547E">
        <w:rPr>
          <w:rFonts w:eastAsia="Times New Roman"/>
          <w:b/>
          <w:bCs/>
          <w:color w:val="auto"/>
          <w:kern w:val="32"/>
          <w:sz w:val="24"/>
          <w:szCs w:val="24"/>
        </w:rPr>
        <w:t xml:space="preserve"> </w:t>
      </w:r>
      <w:r w:rsidR="00E80599" w:rsidRPr="0050547E">
        <w:rPr>
          <w:rFonts w:eastAsia="Times New Roman"/>
          <w:b/>
          <w:bCs/>
          <w:color w:val="auto"/>
          <w:kern w:val="32"/>
          <w:sz w:val="24"/>
          <w:szCs w:val="24"/>
        </w:rPr>
        <w:t>FONDOVA</w:t>
      </w:r>
    </w:p>
    <w:p w14:paraId="3B735DBC" w14:textId="77777777" w:rsidR="0013057A" w:rsidRPr="0050547E" w:rsidRDefault="0013057A" w:rsidP="0013057A">
      <w:pPr>
        <w:jc w:val="both"/>
      </w:pPr>
    </w:p>
    <w:p w14:paraId="53DFDC3F" w14:textId="77777777" w:rsidR="0013057A" w:rsidRPr="0050547E" w:rsidRDefault="0013057A" w:rsidP="0013057A">
      <w:pPr>
        <w:jc w:val="both"/>
      </w:pPr>
      <w:r w:rsidRPr="0050547E">
        <w:t>U okviru NPOO</w:t>
      </w:r>
      <w:r w:rsidR="0045434B" w:rsidRPr="0050547E">
        <w:t>-a</w:t>
      </w:r>
      <w:r w:rsidRPr="0050547E">
        <w:t xml:space="preserve"> financiraju se ulaganja za koja je dodjela bespovratnih sredstava, te ugovaranje projekta provedena po slijedećim pravilima: </w:t>
      </w:r>
    </w:p>
    <w:p w14:paraId="4E114CC1" w14:textId="77777777" w:rsidR="0013057A" w:rsidRPr="0050547E" w:rsidRDefault="0013057A" w:rsidP="0013057A">
      <w:pPr>
        <w:jc w:val="both"/>
      </w:pPr>
    </w:p>
    <w:p w14:paraId="08BA6939" w14:textId="77777777" w:rsidR="0013057A" w:rsidRPr="0050547E" w:rsidRDefault="0013057A" w:rsidP="0013057A">
      <w:pPr>
        <w:pStyle w:val="ListParagraph"/>
        <w:numPr>
          <w:ilvl w:val="0"/>
          <w:numId w:val="9"/>
        </w:numPr>
        <w:jc w:val="both"/>
      </w:pPr>
      <w:r w:rsidRPr="0050547E">
        <w:t>Zajedničkim nacionalnim pravilima za OP Konkurentnost i kohezija:</w:t>
      </w:r>
    </w:p>
    <w:p w14:paraId="726372C4" w14:textId="77777777" w:rsidR="0013057A" w:rsidRPr="0050547E" w:rsidRDefault="0013057A" w:rsidP="0013057A">
      <w:pPr>
        <w:pStyle w:val="ListParagraph"/>
        <w:numPr>
          <w:ilvl w:val="0"/>
          <w:numId w:val="4"/>
        </w:numPr>
        <w:jc w:val="both"/>
        <w:rPr>
          <w:i/>
        </w:rPr>
      </w:pPr>
      <w:r w:rsidRPr="0050547E">
        <w:rPr>
          <w:b/>
        </w:rPr>
        <w:t>C1.2. R1-I2</w:t>
      </w:r>
      <w:r w:rsidRPr="0050547E">
        <w:t xml:space="preserve"> </w:t>
      </w:r>
      <w:r w:rsidRPr="0050547E">
        <w:rPr>
          <w:i/>
        </w:rPr>
        <w:t>Poticanje energetske učinkovitosti, toplinarstva i obnovljivih izvora energije za dekarbonizaciju energetskog sektora</w:t>
      </w:r>
    </w:p>
    <w:p w14:paraId="6C36B8D8" w14:textId="77777777" w:rsidR="0013057A" w:rsidRPr="0050547E" w:rsidRDefault="0013057A" w:rsidP="0013057A">
      <w:pPr>
        <w:pStyle w:val="ListParagraph"/>
        <w:jc w:val="both"/>
        <w:rPr>
          <w:i/>
        </w:rPr>
      </w:pPr>
    </w:p>
    <w:p w14:paraId="0A5E2930" w14:textId="25C67CB6" w:rsidR="0013057A" w:rsidRPr="0050547E" w:rsidRDefault="0013057A" w:rsidP="0013057A">
      <w:pPr>
        <w:pStyle w:val="ListParagraph"/>
        <w:numPr>
          <w:ilvl w:val="0"/>
          <w:numId w:val="10"/>
        </w:numPr>
        <w:jc w:val="both"/>
      </w:pPr>
      <w:r w:rsidRPr="0050547E">
        <w:t>Zajedničkim nacionalnim pravilima za OP Konkurentnost i kohezija i nacional</w:t>
      </w:r>
      <w:r w:rsidR="0045434B" w:rsidRPr="0050547E">
        <w:t>n</w:t>
      </w:r>
      <w:r w:rsidRPr="0050547E">
        <w:t>im pravilima</w:t>
      </w:r>
      <w:r w:rsidR="009D6883" w:rsidRPr="0050547E">
        <w:t xml:space="preserve"> ili nacionalnim pravilima</w:t>
      </w:r>
      <w:r w:rsidRPr="0050547E">
        <w:t>:</w:t>
      </w:r>
    </w:p>
    <w:p w14:paraId="0093BFF4" w14:textId="77777777" w:rsidR="009D6883" w:rsidRPr="0050547E" w:rsidRDefault="0013057A" w:rsidP="009D6883">
      <w:pPr>
        <w:pStyle w:val="ListParagraph"/>
        <w:numPr>
          <w:ilvl w:val="0"/>
          <w:numId w:val="4"/>
        </w:numPr>
        <w:jc w:val="both"/>
      </w:pPr>
      <w:r w:rsidRPr="0050547E">
        <w:rPr>
          <w:b/>
        </w:rPr>
        <w:t>C1.3. R1-I1</w:t>
      </w:r>
      <w:r w:rsidRPr="0050547E">
        <w:t xml:space="preserve"> </w:t>
      </w:r>
      <w:r w:rsidRPr="0050547E">
        <w:rPr>
          <w:i/>
        </w:rPr>
        <w:t>Program razvoja javne odvodnje otpadnih voda</w:t>
      </w:r>
      <w:r w:rsidR="003035CF" w:rsidRPr="0050547E">
        <w:rPr>
          <w:i/>
        </w:rPr>
        <w:t xml:space="preserve"> </w:t>
      </w:r>
    </w:p>
    <w:p w14:paraId="0AC3A86F" w14:textId="46C2D659" w:rsidR="009D6883" w:rsidRPr="0050547E" w:rsidRDefault="009D6883" w:rsidP="009D6883">
      <w:pPr>
        <w:pStyle w:val="ListParagraph"/>
        <w:numPr>
          <w:ilvl w:val="0"/>
          <w:numId w:val="4"/>
        </w:numPr>
        <w:jc w:val="both"/>
        <w:rPr>
          <w:b/>
        </w:rPr>
      </w:pPr>
      <w:r w:rsidRPr="0050547E">
        <w:rPr>
          <w:b/>
        </w:rPr>
        <w:t>C1.3.</w:t>
      </w:r>
      <w:r w:rsidR="008417D6" w:rsidRPr="0050547E">
        <w:rPr>
          <w:b/>
        </w:rPr>
        <w:t xml:space="preserve"> </w:t>
      </w:r>
      <w:r w:rsidRPr="0050547E">
        <w:rPr>
          <w:b/>
        </w:rPr>
        <w:t xml:space="preserve">R1-I2 </w:t>
      </w:r>
      <w:r w:rsidRPr="0050547E">
        <w:rPr>
          <w:i/>
        </w:rPr>
        <w:t>P</w:t>
      </w:r>
      <w:r w:rsidR="008417D6" w:rsidRPr="0050547E">
        <w:rPr>
          <w:i/>
        </w:rPr>
        <w:t>rogram razvoja javne vodoopskrbe</w:t>
      </w:r>
    </w:p>
    <w:p w14:paraId="3BA5E7E1" w14:textId="531287EB" w:rsidR="00C31E80" w:rsidRPr="0050547E" w:rsidRDefault="00C31E80" w:rsidP="009D6883">
      <w:pPr>
        <w:pStyle w:val="ListParagraph"/>
        <w:numPr>
          <w:ilvl w:val="0"/>
          <w:numId w:val="4"/>
        </w:numPr>
        <w:jc w:val="both"/>
        <w:rPr>
          <w:b/>
        </w:rPr>
      </w:pPr>
      <w:r w:rsidRPr="0050547E">
        <w:rPr>
          <w:b/>
        </w:rPr>
        <w:t xml:space="preserve">C1.3. R1-I3 </w:t>
      </w:r>
      <w:r w:rsidRPr="0050547E">
        <w:rPr>
          <w:i/>
        </w:rPr>
        <w:t>Program smanjenja rizika od katastrofa</w:t>
      </w:r>
    </w:p>
    <w:p w14:paraId="08F52D13" w14:textId="77777777" w:rsidR="00E80599" w:rsidRPr="0050547E" w:rsidRDefault="00E80599" w:rsidP="00E80599">
      <w:pPr>
        <w:pStyle w:val="ListParagraph"/>
        <w:jc w:val="both"/>
        <w:rPr>
          <w:b/>
        </w:rPr>
      </w:pPr>
    </w:p>
    <w:p w14:paraId="611CB25A" w14:textId="3ADEA744" w:rsidR="0013057A" w:rsidRPr="0050547E" w:rsidRDefault="0013057A" w:rsidP="00E80599">
      <w:pPr>
        <w:pStyle w:val="ListParagraph"/>
        <w:numPr>
          <w:ilvl w:val="0"/>
          <w:numId w:val="9"/>
        </w:numPr>
        <w:jc w:val="both"/>
      </w:pPr>
      <w:r w:rsidRPr="0050547E">
        <w:t xml:space="preserve">Zajedničkim nacionalnim pravilima za provedbu </w:t>
      </w:r>
      <w:r w:rsidR="00824EFD" w:rsidRPr="0050547E">
        <w:t>F</w:t>
      </w:r>
      <w:r w:rsidRPr="0050547E">
        <w:t xml:space="preserve">onda solidarnosti </w:t>
      </w:r>
      <w:r w:rsidR="00824EFD" w:rsidRPr="0050547E">
        <w:t>EU</w:t>
      </w:r>
    </w:p>
    <w:p w14:paraId="24F306E8" w14:textId="77777777" w:rsidR="0013057A" w:rsidRPr="0050547E" w:rsidRDefault="0013057A" w:rsidP="000160F2">
      <w:pPr>
        <w:pStyle w:val="ListParagraph"/>
        <w:numPr>
          <w:ilvl w:val="0"/>
          <w:numId w:val="4"/>
        </w:numPr>
        <w:jc w:val="both"/>
      </w:pPr>
      <w:r w:rsidRPr="0050547E">
        <w:rPr>
          <w:b/>
        </w:rPr>
        <w:t>C6.1. R1-I2</w:t>
      </w:r>
      <w:r w:rsidRPr="0050547E">
        <w:t xml:space="preserve"> </w:t>
      </w:r>
      <w:r w:rsidRPr="0050547E">
        <w:rPr>
          <w:i/>
        </w:rPr>
        <w:t>Obnova zgrada oštećenih u potresu s energetskom obnovom</w:t>
      </w:r>
      <w:r w:rsidRPr="0050547E">
        <w:t xml:space="preserve"> </w:t>
      </w:r>
    </w:p>
    <w:p w14:paraId="1A5CAE74" w14:textId="77777777" w:rsidR="000160F2" w:rsidRPr="0050547E" w:rsidRDefault="000160F2" w:rsidP="0013057A">
      <w:pPr>
        <w:jc w:val="both"/>
      </w:pPr>
    </w:p>
    <w:p w14:paraId="709D4625" w14:textId="77777777" w:rsidR="0013057A" w:rsidRPr="0050547E" w:rsidRDefault="0013057A" w:rsidP="0013057A">
      <w:pPr>
        <w:jc w:val="both"/>
      </w:pPr>
      <w:r w:rsidRPr="0050547E">
        <w:t>Svi projekti koji su ugovoreni po navedenim pravilima nastavljaju provedbu u skladu sa zaključenim ugovorima o bespovratnim sredstvima.</w:t>
      </w:r>
    </w:p>
    <w:p w14:paraId="5C98E782" w14:textId="77777777" w:rsidR="0013057A" w:rsidRPr="0050547E" w:rsidRDefault="0013057A" w:rsidP="0013057A">
      <w:pPr>
        <w:jc w:val="both"/>
      </w:pPr>
    </w:p>
    <w:p w14:paraId="6683BAF6" w14:textId="77777777" w:rsidR="008D2341" w:rsidRPr="0050547E" w:rsidRDefault="0013057A" w:rsidP="00C12FDE">
      <w:pPr>
        <w:pStyle w:val="NormalWeb"/>
        <w:shd w:val="clear" w:color="auto" w:fill="FFFFFF"/>
        <w:spacing w:before="0" w:beforeAutospacing="0" w:after="0" w:afterAutospacing="0"/>
        <w:jc w:val="both"/>
        <w:rPr>
          <w:lang w:val="hr-HR" w:eastAsia="hr-HR"/>
        </w:rPr>
      </w:pPr>
      <w:r w:rsidRPr="0050547E">
        <w:rPr>
          <w:lang w:val="hr-HR" w:eastAsia="hr-HR"/>
        </w:rPr>
        <w:t>Kako bi se osigurala usklađenost sa zaht</w:t>
      </w:r>
      <w:r w:rsidR="000160F2" w:rsidRPr="0050547E">
        <w:rPr>
          <w:lang w:val="hr-HR" w:eastAsia="hr-HR"/>
        </w:rPr>
        <w:t>j</w:t>
      </w:r>
      <w:r w:rsidRPr="0050547E">
        <w:rPr>
          <w:lang w:val="hr-HR" w:eastAsia="hr-HR"/>
        </w:rPr>
        <w:t xml:space="preserve">evima za korištenje sredstva iz </w:t>
      </w:r>
      <w:r w:rsidR="0045434B" w:rsidRPr="0050547E">
        <w:rPr>
          <w:lang w:val="hr-HR" w:eastAsia="hr-HR"/>
        </w:rPr>
        <w:t>Mehanizma za oporavak i otpornost</w:t>
      </w:r>
      <w:r w:rsidRPr="0050547E">
        <w:rPr>
          <w:lang w:val="hr-HR" w:eastAsia="hr-HR"/>
        </w:rPr>
        <w:t>, NT</w:t>
      </w:r>
      <w:r w:rsidR="0045434B" w:rsidRPr="0050547E">
        <w:rPr>
          <w:lang w:val="hr-HR" w:eastAsia="hr-HR"/>
        </w:rPr>
        <w:t>-i</w:t>
      </w:r>
      <w:r w:rsidRPr="0050547E">
        <w:rPr>
          <w:lang w:val="hr-HR" w:eastAsia="hr-HR"/>
        </w:rPr>
        <w:t xml:space="preserve"> </w:t>
      </w:r>
      <w:r w:rsidR="000160F2" w:rsidRPr="0050547E">
        <w:rPr>
          <w:lang w:val="hr-HR" w:eastAsia="hr-HR"/>
        </w:rPr>
        <w:t xml:space="preserve">u suradnji s korisnicima sredstava </w:t>
      </w:r>
      <w:r w:rsidRPr="0050547E">
        <w:rPr>
          <w:lang w:val="hr-HR" w:eastAsia="hr-HR"/>
        </w:rPr>
        <w:t>dužn</w:t>
      </w:r>
      <w:r w:rsidR="0045434B" w:rsidRPr="0050547E">
        <w:rPr>
          <w:lang w:val="hr-HR" w:eastAsia="hr-HR"/>
        </w:rPr>
        <w:t>i</w:t>
      </w:r>
      <w:r w:rsidRPr="0050547E">
        <w:rPr>
          <w:lang w:val="hr-HR" w:eastAsia="hr-HR"/>
        </w:rPr>
        <w:t xml:space="preserve"> su </w:t>
      </w:r>
      <w:r w:rsidR="000160F2" w:rsidRPr="0050547E">
        <w:rPr>
          <w:lang w:val="hr-HR" w:eastAsia="hr-HR"/>
        </w:rPr>
        <w:t>p</w:t>
      </w:r>
      <w:r w:rsidRPr="0050547E">
        <w:rPr>
          <w:lang w:val="hr-HR" w:eastAsia="hr-HR"/>
        </w:rPr>
        <w:t xml:space="preserve">rovjeriti </w:t>
      </w:r>
      <w:r w:rsidR="000160F2" w:rsidRPr="0050547E">
        <w:rPr>
          <w:lang w:val="hr-HR" w:eastAsia="hr-HR"/>
        </w:rPr>
        <w:t xml:space="preserve">ispunjavanje </w:t>
      </w:r>
      <w:r w:rsidRPr="0050547E">
        <w:rPr>
          <w:lang w:val="hr-HR" w:eastAsia="hr-HR"/>
        </w:rPr>
        <w:t>pravila ne činjenja značajne štete, provjeriti dvostruko financiranje, te priložiti podatke o stvarnim vlasnicima u trenutku zaključivanja ugovora o</w:t>
      </w:r>
      <w:r w:rsidR="000160F2" w:rsidRPr="0050547E">
        <w:rPr>
          <w:lang w:val="hr-HR" w:eastAsia="hr-HR"/>
        </w:rPr>
        <w:t xml:space="preserve"> dodjeli bespovratnih sredstava</w:t>
      </w:r>
      <w:r w:rsidRPr="0050547E">
        <w:rPr>
          <w:lang w:val="hr-HR" w:eastAsia="hr-HR"/>
        </w:rPr>
        <w:t xml:space="preserve">, te podatke o stvarnim vlasnicima svih </w:t>
      </w:r>
      <w:r w:rsidR="000160F2" w:rsidRPr="0050547E">
        <w:rPr>
          <w:lang w:val="hr-HR" w:eastAsia="hr-HR"/>
        </w:rPr>
        <w:t>dobavljača, izvoditelj</w:t>
      </w:r>
      <w:r w:rsidR="0045434B" w:rsidRPr="0050547E">
        <w:rPr>
          <w:lang w:val="hr-HR" w:eastAsia="hr-HR"/>
        </w:rPr>
        <w:t>a</w:t>
      </w:r>
      <w:r w:rsidR="000160F2" w:rsidRPr="0050547E">
        <w:rPr>
          <w:lang w:val="hr-HR" w:eastAsia="hr-HR"/>
        </w:rPr>
        <w:t xml:space="preserve"> i pod</w:t>
      </w:r>
      <w:r w:rsidRPr="0050547E">
        <w:rPr>
          <w:lang w:val="hr-HR" w:eastAsia="hr-HR"/>
        </w:rPr>
        <w:t xml:space="preserve">izvoditelja. </w:t>
      </w:r>
    </w:p>
    <w:p w14:paraId="70F65FFB" w14:textId="63C820EB" w:rsidR="000160F2" w:rsidRPr="0050547E" w:rsidRDefault="00C12FDE" w:rsidP="00C12FDE">
      <w:pPr>
        <w:pStyle w:val="NormalWeb"/>
        <w:shd w:val="clear" w:color="auto" w:fill="FFFFFF"/>
        <w:spacing w:before="0" w:beforeAutospacing="0" w:after="0" w:afterAutospacing="0"/>
        <w:rPr>
          <w:lang w:val="hr-HR" w:eastAsia="hr-HR"/>
        </w:rPr>
      </w:pPr>
      <w:r w:rsidRPr="0050547E">
        <w:rPr>
          <w:lang w:val="hr-HR" w:eastAsia="hr-HR"/>
        </w:rPr>
        <w:t>Za podatke o stvarnim vlasnicima i dobavljača, izvoditelja i podizvoditelja iz Republike Hrvatske se koriste podaci iz Registra</w:t>
      </w:r>
      <w:r w:rsidR="00257836" w:rsidRPr="0050547E">
        <w:rPr>
          <w:lang w:val="hr-HR" w:eastAsia="hr-HR"/>
        </w:rPr>
        <w:t xml:space="preserve"> stvarnih vlasnika</w:t>
      </w:r>
      <w:r w:rsidRPr="0050547E">
        <w:rPr>
          <w:lang w:val="hr-HR" w:eastAsia="hr-HR"/>
        </w:rPr>
        <w:t xml:space="preserve">. Za podatke o stvarnim vlasnicima  dobavljača, izvoditelja i podizvoditelja iz inozemstva dostavlja se </w:t>
      </w:r>
      <w:r w:rsidR="00257836" w:rsidRPr="0050547E">
        <w:rPr>
          <w:lang w:val="hr-HR" w:eastAsia="hr-HR"/>
        </w:rPr>
        <w:t xml:space="preserve">jednakovrijedni dokument u </w:t>
      </w:r>
      <w:r w:rsidRPr="0050547E">
        <w:rPr>
          <w:lang w:val="hr-HR" w:eastAsia="hr-HR"/>
        </w:rPr>
        <w:t xml:space="preserve">njihovoj </w:t>
      </w:r>
      <w:r w:rsidR="00542383" w:rsidRPr="0050547E">
        <w:rPr>
          <w:lang w:val="hr-HR" w:eastAsia="hr-HR"/>
        </w:rPr>
        <w:t>državi poslovnog nastana,</w:t>
      </w:r>
    </w:p>
    <w:p w14:paraId="7B57A09D" w14:textId="77777777" w:rsidR="00257836" w:rsidRPr="0050547E" w:rsidRDefault="00257836" w:rsidP="00DF0E07">
      <w:pPr>
        <w:jc w:val="both"/>
      </w:pPr>
    </w:p>
    <w:p w14:paraId="36CD26C1" w14:textId="67C90BE5" w:rsidR="00DF0E07" w:rsidRPr="0050547E" w:rsidRDefault="000160F2" w:rsidP="00DF0E07">
      <w:pPr>
        <w:jc w:val="both"/>
      </w:pPr>
      <w:r w:rsidRPr="0050547E">
        <w:t>Također, NT mora osigurati da se provedbom projekata osigurava pravodobno ispunjavanje ključnih etapa i ciljnih vrijednosti utvrđenih na razini ulaganja</w:t>
      </w:r>
      <w:r w:rsidR="00542383" w:rsidRPr="0050547E">
        <w:t>.</w:t>
      </w:r>
      <w:r w:rsidR="00257836" w:rsidRPr="0050547E">
        <w:rPr>
          <w:rStyle w:val="longtext"/>
        </w:rPr>
        <w:t xml:space="preserve"> </w:t>
      </w:r>
    </w:p>
    <w:p w14:paraId="77549CA4" w14:textId="77777777" w:rsidR="00DF0E07" w:rsidRPr="0050547E" w:rsidRDefault="00DF0E07" w:rsidP="00DF0E07">
      <w:pPr>
        <w:jc w:val="both"/>
      </w:pPr>
    </w:p>
    <w:p w14:paraId="040A3A51" w14:textId="5F166C1E" w:rsidR="000160F2" w:rsidRPr="0050547E" w:rsidRDefault="000160F2" w:rsidP="000160F2">
      <w:pPr>
        <w:jc w:val="both"/>
      </w:pPr>
      <w:r w:rsidRPr="0050547E">
        <w:t xml:space="preserve">Za projekte ugovorene u okviru </w:t>
      </w:r>
      <w:r w:rsidRPr="0050547E">
        <w:rPr>
          <w:b/>
        </w:rPr>
        <w:t>C1.2. R1-I2</w:t>
      </w:r>
      <w:r w:rsidRPr="0050547E">
        <w:t xml:space="preserve"> </w:t>
      </w:r>
      <w:r w:rsidRPr="0050547E">
        <w:rPr>
          <w:i/>
        </w:rPr>
        <w:t>Poticanje energetske učinkovitosti, toplinarstva i obnovljivih izvora energije za dekarbonizaciju energetskog sektora</w:t>
      </w:r>
      <w:r w:rsidRPr="0050547E">
        <w:t xml:space="preserve"> i </w:t>
      </w:r>
      <w:r w:rsidRPr="0050547E">
        <w:rPr>
          <w:b/>
        </w:rPr>
        <w:t>C1.3. R1-I1</w:t>
      </w:r>
      <w:r w:rsidRPr="0050547E">
        <w:t xml:space="preserve"> </w:t>
      </w:r>
      <w:r w:rsidRPr="0050547E">
        <w:rPr>
          <w:i/>
        </w:rPr>
        <w:t>Program razvoja javne odvodnje otpadnih voda</w:t>
      </w:r>
      <w:r w:rsidRPr="0050547E">
        <w:t xml:space="preserve"> korisnici nastavljaju podnositi </w:t>
      </w:r>
      <w:r w:rsidR="004719BA" w:rsidRPr="0050547E">
        <w:t>ZNS-ove</w:t>
      </w:r>
      <w:r w:rsidRPr="0050547E">
        <w:t xml:space="preserve"> i izvještavaju o napretku u provedbi projekta kroz sustav eNPOO. NT</w:t>
      </w:r>
      <w:r w:rsidR="0045434B" w:rsidRPr="0050547E">
        <w:t>-i</w:t>
      </w:r>
      <w:r w:rsidRPr="0050547E">
        <w:t xml:space="preserve"> provode postupke u skladu sa procedurama za NPOO. </w:t>
      </w:r>
    </w:p>
    <w:p w14:paraId="176BD6EC" w14:textId="77777777" w:rsidR="000160F2" w:rsidRPr="0050547E" w:rsidRDefault="000160F2" w:rsidP="00DF0E07">
      <w:pPr>
        <w:jc w:val="both"/>
      </w:pPr>
    </w:p>
    <w:p w14:paraId="1F20D6A1" w14:textId="00BE9AE8" w:rsidR="000160F2" w:rsidRPr="0050547E" w:rsidRDefault="000160F2" w:rsidP="000160F2">
      <w:pPr>
        <w:jc w:val="both"/>
      </w:pPr>
      <w:r w:rsidRPr="0050547E">
        <w:t xml:space="preserve">Za projekte ugovorene u okviru </w:t>
      </w:r>
      <w:r w:rsidRPr="0050547E">
        <w:rPr>
          <w:b/>
        </w:rPr>
        <w:t>C6.1. R1-I2</w:t>
      </w:r>
      <w:r w:rsidRPr="0050547E">
        <w:t xml:space="preserve"> </w:t>
      </w:r>
      <w:r w:rsidRPr="0050547E">
        <w:rPr>
          <w:i/>
        </w:rPr>
        <w:t>Obnova zgrada oštećenih u potresu s energetskom obnovom</w:t>
      </w:r>
      <w:r w:rsidRPr="0050547E">
        <w:t xml:space="preserve"> projekti se nastavljaju provoditi prema zaključenim ugovorima o bespovratnim sredstvima i važećim pravilima za provedbu Fonda solidarnosti EU</w:t>
      </w:r>
      <w:r w:rsidR="004719BA" w:rsidRPr="0050547E">
        <w:t xml:space="preserve"> (dalje: FSEU)</w:t>
      </w:r>
      <w:r w:rsidRPr="0050547E">
        <w:t xml:space="preserve"> koje je donijelo Ministarstvo graditeljstva i državne imovine. </w:t>
      </w:r>
    </w:p>
    <w:p w14:paraId="49D6AF7C" w14:textId="77777777" w:rsidR="000160F2" w:rsidRPr="0050547E" w:rsidRDefault="000160F2" w:rsidP="00DF0E07">
      <w:pPr>
        <w:jc w:val="both"/>
      </w:pPr>
    </w:p>
    <w:p w14:paraId="4C170F73" w14:textId="03A3083D" w:rsidR="000160F2" w:rsidRPr="0050547E" w:rsidRDefault="000160F2" w:rsidP="000160F2">
      <w:pPr>
        <w:jc w:val="both"/>
      </w:pPr>
      <w:r w:rsidRPr="0050547E">
        <w:t xml:space="preserve">Korisnici projekata nastavljaju dostavljati </w:t>
      </w:r>
      <w:r w:rsidR="0045434B" w:rsidRPr="0050547E">
        <w:t>ZNS-ove</w:t>
      </w:r>
      <w:r w:rsidRPr="0050547E">
        <w:t xml:space="preserve"> i izvješća o napretku projekta NT-ima, koja provode postupke verifikacija u skladu s pravilima za FSEU. </w:t>
      </w:r>
    </w:p>
    <w:p w14:paraId="2BB87BBB" w14:textId="77777777" w:rsidR="000160F2" w:rsidRPr="0050547E" w:rsidRDefault="000160F2" w:rsidP="00DF0E07">
      <w:pPr>
        <w:jc w:val="both"/>
      </w:pPr>
    </w:p>
    <w:p w14:paraId="5F6F7D50" w14:textId="1DBF388A" w:rsidR="00C05E04" w:rsidRPr="0050547E" w:rsidRDefault="000160F2" w:rsidP="00DF0E07">
      <w:pPr>
        <w:jc w:val="both"/>
      </w:pPr>
      <w:r w:rsidRPr="0050547E">
        <w:t xml:space="preserve">Za korištenje sredstva </w:t>
      </w:r>
      <w:r w:rsidR="0045434B" w:rsidRPr="0050547E">
        <w:t>iz Mehanizma za oporavak i otpornost</w:t>
      </w:r>
      <w:r w:rsidRPr="0050547E">
        <w:t>, NT</w:t>
      </w:r>
      <w:r w:rsidR="0045434B" w:rsidRPr="0050547E">
        <w:t>-i</w:t>
      </w:r>
      <w:r w:rsidRPr="0050547E">
        <w:t xml:space="preserve"> dužn</w:t>
      </w:r>
      <w:r w:rsidR="0045434B" w:rsidRPr="0050547E">
        <w:t>i</w:t>
      </w:r>
      <w:r w:rsidRPr="0050547E">
        <w:t xml:space="preserve"> su osigurati redovito izvještavanje kroz sustav e</w:t>
      </w:r>
      <w:r w:rsidR="0045434B" w:rsidRPr="0050547E">
        <w:t>-NPOO</w:t>
      </w:r>
      <w:r w:rsidR="00542383" w:rsidRPr="0050547E">
        <w:t xml:space="preserve"> o nastalim troškovima i ostvarenju ključnih etapa i ciljnih vrijednosti. </w:t>
      </w:r>
      <w:r w:rsidRPr="0050547E">
        <w:t>U sustav e</w:t>
      </w:r>
      <w:r w:rsidR="008B6EAB" w:rsidRPr="0050547E">
        <w:t>NPOO</w:t>
      </w:r>
      <w:r w:rsidRPr="0050547E">
        <w:t xml:space="preserve"> unose</w:t>
      </w:r>
      <w:r w:rsidR="0045434B" w:rsidRPr="0050547E">
        <w:t xml:space="preserve"> se</w:t>
      </w:r>
      <w:r w:rsidRPr="0050547E">
        <w:t xml:space="preserve"> podaci o zaključenim ugovorima o dodjeli bespovratnih sredstava, zahtjevima za plaćanje, prilaž</w:t>
      </w:r>
      <w:r w:rsidR="0045434B" w:rsidRPr="0050547E">
        <w:t>e se</w:t>
      </w:r>
      <w:r w:rsidRPr="0050547E">
        <w:t xml:space="preserve"> prateć</w:t>
      </w:r>
      <w:r w:rsidR="0045434B" w:rsidRPr="0050547E">
        <w:t>a</w:t>
      </w:r>
      <w:r w:rsidRPr="0050547E">
        <w:t xml:space="preserve"> dokumentacija za nastale trošk</w:t>
      </w:r>
      <w:r w:rsidR="008B6EAB" w:rsidRPr="0050547E">
        <w:t>o</w:t>
      </w:r>
      <w:r w:rsidRPr="0050547E">
        <w:t xml:space="preserve">ve i kontrolne liste o provedenim provjerama, </w:t>
      </w:r>
      <w:r w:rsidR="008B6EAB" w:rsidRPr="0050547E">
        <w:t>ostvarenje pokazatelja na razini ugovora</w:t>
      </w:r>
      <w:r w:rsidR="009D6883" w:rsidRPr="0050547E">
        <w:t>, izvještava se o ostvarenim ključne etape ciljne vrije</w:t>
      </w:r>
      <w:r w:rsidR="00542383" w:rsidRPr="0050547E">
        <w:t>d</w:t>
      </w:r>
      <w:r w:rsidR="009D6883" w:rsidRPr="0050547E">
        <w:t>nosti</w:t>
      </w:r>
      <w:r w:rsidR="008B6EAB" w:rsidRPr="0050547E">
        <w:t xml:space="preserve">. </w:t>
      </w:r>
    </w:p>
    <w:p w14:paraId="532751BC" w14:textId="0690D583" w:rsidR="00C05E04" w:rsidRPr="0050547E" w:rsidRDefault="008B6EAB" w:rsidP="00DF0E07">
      <w:pPr>
        <w:jc w:val="both"/>
      </w:pPr>
      <w:r w:rsidRPr="0050547E">
        <w:t>NT je dužan za ove projekte dostavljati sva izvješća KT</w:t>
      </w:r>
      <w:r w:rsidR="0045434B" w:rsidRPr="0050547E">
        <w:t>-u</w:t>
      </w:r>
      <w:r w:rsidRPr="0050547E">
        <w:t xml:space="preserve"> i NF</w:t>
      </w:r>
      <w:r w:rsidR="0045434B" w:rsidRPr="0050547E">
        <w:t>-u</w:t>
      </w:r>
      <w:r w:rsidRPr="0050547E">
        <w:t xml:space="preserve"> koja su predviđena procedurama NPOO. </w:t>
      </w:r>
    </w:p>
    <w:p w14:paraId="7D5BC87F" w14:textId="46B19AF5" w:rsidR="0093193B" w:rsidRPr="0050547E" w:rsidRDefault="0093193B" w:rsidP="00DF0E07">
      <w:pPr>
        <w:jc w:val="both"/>
      </w:pPr>
    </w:p>
    <w:p w14:paraId="20774A7B" w14:textId="66DF93E2" w:rsidR="0093193B" w:rsidRPr="0050547E" w:rsidRDefault="00FD2EA3" w:rsidP="0093193B">
      <w:pPr>
        <w:pStyle w:val="xmsonormal"/>
        <w:shd w:val="clear" w:color="auto" w:fill="FFFFFF"/>
        <w:spacing w:before="0" w:beforeAutospacing="0" w:after="0" w:afterAutospacing="0"/>
        <w:jc w:val="both"/>
      </w:pPr>
      <w:r w:rsidRPr="0050547E">
        <w:t>U</w:t>
      </w:r>
      <w:r w:rsidR="0093193B" w:rsidRPr="0050547E">
        <w:t xml:space="preserve"> slučajevima u kojima se reforme i investicije iz Nacionalnog plana oporavka i otpornosti 2021.-2026. sufinanciraju sredstvima centraliziranih programa Unije (na primjer: Obzor Europa, Program Digitalna Europa, LIFE i dr.) ili sredstvima drugih programa međunarodne suradnje, odnosno drugim mehanizmima, programima i/ili instrumentima koj</w:t>
      </w:r>
      <w:r w:rsidR="00542383" w:rsidRPr="0050547E">
        <w:t xml:space="preserve">e imaju centraliziranu provedbu ZNP se ne primjenjuju u cijelosti. </w:t>
      </w:r>
    </w:p>
    <w:p w14:paraId="2A392623" w14:textId="77777777" w:rsidR="00542383" w:rsidRPr="0050547E" w:rsidRDefault="00542383" w:rsidP="0093193B">
      <w:pPr>
        <w:pStyle w:val="xmsonormal"/>
        <w:shd w:val="clear" w:color="auto" w:fill="FFFFFF"/>
        <w:spacing w:before="0" w:beforeAutospacing="0" w:after="0" w:afterAutospacing="0"/>
        <w:jc w:val="both"/>
      </w:pPr>
    </w:p>
    <w:p w14:paraId="5A1E060A" w14:textId="41CCD125" w:rsidR="0093193B" w:rsidRPr="0050547E" w:rsidRDefault="0093193B" w:rsidP="00542383">
      <w:pPr>
        <w:pStyle w:val="xmsonormal"/>
        <w:shd w:val="clear" w:color="auto" w:fill="FFFFFF"/>
        <w:spacing w:before="0" w:beforeAutospacing="0" w:after="0" w:afterAutospacing="0"/>
        <w:jc w:val="both"/>
      </w:pPr>
      <w:r w:rsidRPr="0050547E">
        <w:t>U slučajevima u kojima se prilikom provedbe navedenih programa već proveo poziv na kojem su sudjelovali hrvatski prijavitelji, te su nacionalne podnesene projektne prijave pozitivno ocijenjene</w:t>
      </w:r>
      <w:r w:rsidR="00542383" w:rsidRPr="0050547E">
        <w:t xml:space="preserve"> </w:t>
      </w:r>
      <w:r w:rsidRPr="0050547E">
        <w:t>odstupanje od pravila odnosi se na postupak izvještavanja i isplaćivanja, na način da nacionalni ugovor o sufinanciranju poštuje način ugovaranja, način i dinamiku izvještavanja i isplaćivanja te kategoriju troškova kako je definirano centraliziranim programom Unije ili drugim relevantnim izvorom.</w:t>
      </w:r>
    </w:p>
    <w:p w14:paraId="69805400" w14:textId="51B8CC7A" w:rsidR="00542383" w:rsidRPr="0050547E" w:rsidRDefault="00542383" w:rsidP="00542383">
      <w:pPr>
        <w:pStyle w:val="xmsonormal"/>
        <w:shd w:val="clear" w:color="auto" w:fill="FFFFFF"/>
        <w:spacing w:before="0" w:beforeAutospacing="0" w:after="0" w:afterAutospacing="0"/>
        <w:jc w:val="both"/>
      </w:pPr>
      <w:r w:rsidRPr="0050547E">
        <w:t>Za korištenje sredstva iz Mehanizma za oporavak i otpornost, NT-i dužni su osigurati redovito izvještavanje kroz sustav e-NPOO o nastalim troškovima i ostvarenju ključnih etapa i ciljnih vrijednosti.</w:t>
      </w:r>
    </w:p>
    <w:p w14:paraId="39895803" w14:textId="77777777" w:rsidR="00134FD4" w:rsidRPr="0050547E" w:rsidRDefault="00134FD4" w:rsidP="00542383">
      <w:pPr>
        <w:pStyle w:val="xmsonormal"/>
        <w:shd w:val="clear" w:color="auto" w:fill="FFFFFF"/>
        <w:spacing w:before="0" w:beforeAutospacing="0" w:after="0" w:afterAutospacing="0"/>
        <w:jc w:val="both"/>
        <w:pPrChange w:id="208" w:author="korisnik" w:date="2022-04-13T09:41:00Z">
          <w:pPr>
            <w:jc w:val="both"/>
          </w:pPr>
        </w:pPrChange>
      </w:pPr>
    </w:p>
    <w:p w14:paraId="4384AEED" w14:textId="3FB30762" w:rsidR="0093193B" w:rsidRPr="0050547E" w:rsidRDefault="00523257" w:rsidP="00523257">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rPr>
          <w:ins w:id="209" w:author="korisnik" w:date="2022-04-13T09:41:00Z"/>
        </w:rPr>
      </w:pPr>
      <w:ins w:id="210" w:author="korisnik" w:date="2022-04-13T09:41:00Z">
        <w:r w:rsidRPr="0050547E">
          <w:rPr>
            <w:rFonts w:eastAsia="Times New Roman"/>
            <w:b/>
            <w:bCs/>
            <w:color w:val="auto"/>
            <w:kern w:val="32"/>
            <w:sz w:val="24"/>
            <w:szCs w:val="24"/>
          </w:rPr>
          <w:t xml:space="preserve">Pregled Programa Unije i nadležnih tijela za provedbu u RH </w:t>
        </w:r>
      </w:ins>
    </w:p>
    <w:p w14:paraId="2717446F" w14:textId="77777777" w:rsidR="00523257" w:rsidRPr="0050547E" w:rsidRDefault="00523257" w:rsidP="00523257">
      <w:pPr>
        <w:jc w:val="both"/>
        <w:rPr>
          <w:ins w:id="211" w:author="korisnik" w:date="2022-04-13T09:41:00Z"/>
        </w:rPr>
      </w:pPr>
    </w:p>
    <w:p w14:paraId="4D262510" w14:textId="77777777" w:rsidR="008C4FA8" w:rsidRPr="0050547E" w:rsidRDefault="008C4FA8" w:rsidP="00523257">
      <w:pPr>
        <w:jc w:val="both"/>
        <w:rPr>
          <w:moveFrom w:id="212" w:author="korisnik" w:date="2022-04-13T09:41:00Z"/>
        </w:rPr>
      </w:pPr>
      <w:moveFromRangeStart w:id="213" w:author="korisnik" w:date="2022-04-13T09:41:00Z" w:name="move100735324"/>
    </w:p>
    <w:p w14:paraId="4B68C149" w14:textId="77777777" w:rsidR="008C4FA8" w:rsidRPr="0050547E" w:rsidRDefault="008C4FA8" w:rsidP="00523257">
      <w:pPr>
        <w:jc w:val="both"/>
        <w:rPr>
          <w:moveFrom w:id="214" w:author="korisnik" w:date="2022-04-13T09:41:00Z"/>
        </w:rPr>
      </w:pPr>
    </w:p>
    <w:p w14:paraId="0CCBEBA2" w14:textId="77777777" w:rsidR="008C4FA8" w:rsidRPr="0050547E" w:rsidRDefault="008C4FA8" w:rsidP="00523257">
      <w:pPr>
        <w:jc w:val="both"/>
        <w:rPr>
          <w:moveFrom w:id="215" w:author="korisnik" w:date="2022-04-13T09:41:00Z"/>
        </w:rPr>
      </w:pPr>
    </w:p>
    <w:p w14:paraId="061B5EBA" w14:textId="77777777" w:rsidR="008B6EAB" w:rsidRPr="0050547E" w:rsidRDefault="008B6EAB" w:rsidP="00DF0E07">
      <w:pPr>
        <w:jc w:val="both"/>
        <w:rPr>
          <w:moveFrom w:id="216" w:author="korisnik" w:date="2022-04-13T09:41:00Z"/>
        </w:rPr>
      </w:pPr>
    </w:p>
    <w:p w14:paraId="630DB3E0" w14:textId="77777777" w:rsidR="008B6EAB" w:rsidRPr="0050547E" w:rsidRDefault="008B6EAB"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moveFrom w:id="217" w:author="korisnik" w:date="2022-04-13T09:41:00Z"/>
          <w:rFonts w:eastAsia="Times New Roman"/>
          <w:b/>
          <w:bCs/>
          <w:color w:val="auto"/>
          <w:kern w:val="32"/>
          <w:sz w:val="24"/>
          <w:szCs w:val="24"/>
        </w:rPr>
      </w:pPr>
      <w:moveFrom w:id="218" w:author="korisnik" w:date="2022-04-13T09:41:00Z">
        <w:r w:rsidRPr="0050547E">
          <w:rPr>
            <w:rFonts w:eastAsia="Times New Roman"/>
            <w:b/>
            <w:bCs/>
            <w:color w:val="auto"/>
            <w:kern w:val="32"/>
            <w:sz w:val="24"/>
            <w:szCs w:val="24"/>
          </w:rPr>
          <w:t>PREGLED PROMJENA</w:t>
        </w:r>
      </w:moveFrom>
    </w:p>
    <w:p w14:paraId="1FBA7BF5" w14:textId="77777777" w:rsidR="008B6EAB" w:rsidRPr="0050547E" w:rsidRDefault="008B6EAB" w:rsidP="008B6EAB">
      <w:pPr>
        <w:pStyle w:val="MainParagraph-nonumber"/>
        <w:spacing w:before="0" w:after="0"/>
        <w:ind w:left="765"/>
        <w:outlineLvl w:val="0"/>
        <w:rPr>
          <w:moveFrom w:id="219" w:author="korisnik" w:date="2022-04-13T09:41:00Z"/>
          <w:rFonts w:ascii="Times New Roman" w:hAnsi="Times New Roman" w:cs="Times New Roman"/>
          <w:noProof w:val="0"/>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20" w:author="korisnik" w:date="2022-04-13T09:41:00Z">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516"/>
        <w:gridCol w:w="1861"/>
        <w:gridCol w:w="2964"/>
        <w:gridCol w:w="1628"/>
        <w:gridCol w:w="1843"/>
        <w:tblGridChange w:id="221">
          <w:tblGrid>
            <w:gridCol w:w="284"/>
            <w:gridCol w:w="516"/>
            <w:gridCol w:w="476"/>
            <w:gridCol w:w="1385"/>
            <w:gridCol w:w="1218"/>
            <w:gridCol w:w="1746"/>
            <w:gridCol w:w="1888"/>
            <w:gridCol w:w="1583"/>
            <w:gridCol w:w="260"/>
          </w:tblGrid>
        </w:tblGridChange>
      </w:tblGrid>
      <w:tr w:rsidR="00523257" w:rsidRPr="0050547E" w14:paraId="0DD3E678" w14:textId="6CF18AC6" w:rsidTr="006D0425">
        <w:trPr>
          <w:trPrChange w:id="222" w:author="korisnik" w:date="2022-04-13T09:41:00Z">
            <w:trPr>
              <w:trHeight w:val="634"/>
            </w:trPr>
          </w:trPrChange>
        </w:trPr>
        <w:tc>
          <w:tcPr>
            <w:tcW w:w="0" w:type="auto"/>
            <w:gridSpan w:val="2"/>
            <w:vAlign w:val="center"/>
            <w:tcPrChange w:id="223" w:author="korisnik" w:date="2022-04-13T09:41:00Z">
              <w:tcPr>
                <w:tcW w:w="1276" w:type="dxa"/>
                <w:gridSpan w:val="3"/>
                <w:tcBorders>
                  <w:top w:val="single" w:sz="4" w:space="0" w:color="auto"/>
                  <w:left w:val="single" w:sz="4" w:space="0" w:color="auto"/>
                  <w:bottom w:val="single" w:sz="4" w:space="0" w:color="auto"/>
                  <w:right w:val="single" w:sz="4" w:space="0" w:color="auto"/>
                </w:tcBorders>
                <w:shd w:val="clear" w:color="auto" w:fill="auto"/>
              </w:tcPr>
            </w:tcPrChange>
          </w:tcPr>
          <w:moveFromRangeEnd w:id="213"/>
          <w:p w14:paraId="00960A13" w14:textId="503228D7" w:rsidR="00523257" w:rsidRPr="00783A82" w:rsidRDefault="008B6EAB" w:rsidP="0065304E">
            <w:pPr>
              <w:rPr>
                <w:b/>
              </w:rPr>
              <w:pPrChange w:id="224" w:author="korisnik" w:date="2022-04-13T09:41:00Z">
                <w:pPr>
                  <w:pStyle w:val="Heading1"/>
                  <w:keepNext w:val="0"/>
                  <w:keepLines w:val="0"/>
                  <w:spacing w:before="0" w:line="240" w:lineRule="auto"/>
                </w:pPr>
              </w:pPrChange>
            </w:pPr>
            <w:del w:id="225" w:author="korisnik" w:date="2022-04-13T09:41:00Z">
              <w:r w:rsidRPr="00482652">
                <w:rPr>
                  <w:b/>
                </w:rPr>
                <w:delText>Broj verzije</w:delText>
              </w:r>
            </w:del>
            <w:ins w:id="226" w:author="korisnik" w:date="2022-04-13T09:41:00Z">
              <w:r w:rsidR="00523257" w:rsidRPr="0050547E">
                <w:rPr>
                  <w:b/>
                </w:rPr>
                <w:t>Programi Unije u financijskom razdoblju 2021.-2027.</w:t>
              </w:r>
            </w:ins>
          </w:p>
        </w:tc>
        <w:tc>
          <w:tcPr>
            <w:tcW w:w="0" w:type="auto"/>
            <w:vAlign w:val="center"/>
            <w:tcPrChange w:id="227" w:author="korisnik" w:date="2022-04-13T09:41:00Z">
              <w:tcPr>
                <w:tcW w:w="260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170D3E31" w14:textId="2F559AD8" w:rsidR="00523257" w:rsidRPr="00783A82" w:rsidRDefault="008B6EAB" w:rsidP="0065304E">
            <w:pPr>
              <w:rPr>
                <w:b/>
              </w:rPr>
              <w:pPrChange w:id="228" w:author="korisnik" w:date="2022-04-13T09:41:00Z">
                <w:pPr>
                  <w:pStyle w:val="Heading1"/>
                  <w:keepNext w:val="0"/>
                  <w:keepLines w:val="0"/>
                  <w:spacing w:before="0" w:line="240" w:lineRule="auto"/>
                </w:pPr>
              </w:pPrChange>
            </w:pPr>
            <w:del w:id="229" w:author="korisnik" w:date="2022-04-13T09:41:00Z">
              <w:r w:rsidRPr="00482652">
                <w:rPr>
                  <w:b/>
                </w:rPr>
                <w:delText>Datum promjene (datum odobrenja)</w:delText>
              </w:r>
            </w:del>
            <w:ins w:id="230" w:author="korisnik" w:date="2022-04-13T09:41:00Z">
              <w:r w:rsidR="00523257" w:rsidRPr="0050547E">
                <w:rPr>
                  <w:b/>
                </w:rPr>
                <w:t>Tijelo državne uprave nadležno za Program Unije u RH</w:t>
              </w:r>
            </w:ins>
          </w:p>
        </w:tc>
        <w:tc>
          <w:tcPr>
            <w:tcW w:w="0" w:type="auto"/>
            <w:vAlign w:val="center"/>
            <w:tcPrChange w:id="231" w:author="korisnik" w:date="2022-04-13T09:41:00Z">
              <w:tcPr>
                <w:tcW w:w="36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217959F" w14:textId="0222290A" w:rsidR="00523257" w:rsidRPr="00783A82" w:rsidRDefault="008B6EAB" w:rsidP="0065304E">
            <w:pPr>
              <w:jc w:val="both"/>
              <w:rPr>
                <w:b/>
              </w:rPr>
              <w:pPrChange w:id="232" w:author="korisnik" w:date="2022-04-13T09:41:00Z">
                <w:pPr>
                  <w:pStyle w:val="Heading1"/>
                  <w:keepNext w:val="0"/>
                  <w:keepLines w:val="0"/>
                  <w:spacing w:before="0" w:line="240" w:lineRule="auto"/>
                </w:pPr>
              </w:pPrChange>
            </w:pPr>
            <w:del w:id="233" w:author="korisnik" w:date="2022-04-13T09:41:00Z">
              <w:r w:rsidRPr="005A6621">
                <w:rPr>
                  <w:b/>
                </w:rPr>
                <w:delText>Promijenjena poglavlja/odjeljci/postupci</w:delText>
              </w:r>
            </w:del>
            <w:ins w:id="234" w:author="korisnik" w:date="2022-04-13T09:41:00Z">
              <w:r w:rsidR="00523257" w:rsidRPr="0050547E">
                <w:rPr>
                  <w:b/>
                </w:rPr>
                <w:t>Tijela uključena u provedbu Programa Unije u RH</w:t>
              </w:r>
            </w:ins>
          </w:p>
        </w:tc>
        <w:tc>
          <w:tcPr>
            <w:tcW w:w="1843" w:type="dxa"/>
            <w:tcBorders>
              <w:top w:val="single" w:sz="4" w:space="0" w:color="auto"/>
              <w:left w:val="single" w:sz="4" w:space="0" w:color="auto"/>
              <w:bottom w:val="single" w:sz="4" w:space="0" w:color="auto"/>
              <w:right w:val="single" w:sz="4" w:space="0" w:color="auto"/>
            </w:tcBorders>
            <w:cellDel w:id="235" w:author="korisnik" w:date="2022-04-13T09:41:00Z"/>
            <w:tcPrChange w:id="236" w:author="korisnik" w:date="2022-04-13T09:41:00Z">
              <w:tcPr>
                <w:tcW w:w="1843" w:type="dxa"/>
                <w:gridSpan w:val="2"/>
                <w:tcBorders>
                  <w:top w:val="single" w:sz="4" w:space="0" w:color="auto"/>
                  <w:left w:val="single" w:sz="4" w:space="0" w:color="auto"/>
                  <w:bottom w:val="single" w:sz="4" w:space="0" w:color="auto"/>
                  <w:right w:val="single" w:sz="4" w:space="0" w:color="auto"/>
                </w:tcBorders>
                <w:shd w:val="clear" w:color="auto" w:fill="auto"/>
                <w:cellDel w:id="237" w:author="korisnik" w:date="2022-04-13T09:41:00Z"/>
              </w:tcPr>
            </w:tcPrChange>
          </w:tcPr>
          <w:p w14:paraId="1CAE1935" w14:textId="77777777" w:rsidR="008B6EAB" w:rsidRPr="00482652" w:rsidRDefault="008B6EAB" w:rsidP="00B8788B">
            <w:pPr>
              <w:pStyle w:val="Heading1"/>
              <w:keepNext w:val="0"/>
              <w:keepLines w:val="0"/>
              <w:spacing w:before="0" w:line="240" w:lineRule="auto"/>
              <w:rPr>
                <w:b/>
                <w:color w:val="auto"/>
                <w:sz w:val="24"/>
                <w:szCs w:val="24"/>
              </w:rPr>
            </w:pPr>
            <w:del w:id="238" w:author="korisnik" w:date="2022-04-13T09:41:00Z">
              <w:r w:rsidRPr="00482652">
                <w:rPr>
                  <w:b/>
                  <w:color w:val="auto"/>
                  <w:sz w:val="24"/>
                  <w:szCs w:val="24"/>
                </w:rPr>
                <w:delText>Komentar (ako je primjenjivo)</w:delText>
              </w:r>
            </w:del>
          </w:p>
        </w:tc>
      </w:tr>
      <w:tr w:rsidR="00523257" w:rsidRPr="0050547E" w14:paraId="0537606D" w14:textId="77777777" w:rsidTr="006D0425">
        <w:trPr>
          <w:trHeight w:val="586"/>
          <w:trPrChange w:id="239" w:author="korisnik" w:date="2022-04-13T09:41:00Z">
            <w:trPr>
              <w:trHeight w:val="842"/>
            </w:trPr>
          </w:trPrChange>
        </w:trPr>
        <w:tc>
          <w:tcPr>
            <w:tcW w:w="0" w:type="auto"/>
            <w:vAlign w:val="center"/>
            <w:tcPrChange w:id="240" w:author="korisnik" w:date="2022-04-13T09:41:00Z">
              <w:tcPr>
                <w:tcW w:w="1276"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153D4278" w14:textId="77777777" w:rsidR="00523257" w:rsidRPr="00783A82" w:rsidRDefault="00523257" w:rsidP="0065304E">
            <w:pPr>
              <w:pPrChange w:id="241" w:author="korisnik" w:date="2022-04-13T09:41:00Z">
                <w:pPr>
                  <w:pStyle w:val="Heading1"/>
                  <w:keepNext w:val="0"/>
                  <w:keepLines w:val="0"/>
                  <w:spacing w:before="0" w:line="240" w:lineRule="auto"/>
                </w:pPr>
              </w:pPrChange>
            </w:pPr>
            <w:ins w:id="242" w:author="korisnik" w:date="2022-04-13T09:41:00Z">
              <w:r w:rsidRPr="0050547E">
                <w:t>1.</w:t>
              </w:r>
            </w:ins>
          </w:p>
        </w:tc>
        <w:tc>
          <w:tcPr>
            <w:tcW w:w="0" w:type="auto"/>
            <w:vAlign w:val="center"/>
            <w:tcPrChange w:id="243" w:author="korisnik" w:date="2022-04-13T09:41:00Z">
              <w:tcPr>
                <w:tcW w:w="260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6A2BA3E6" w14:textId="77777777" w:rsidR="00523257" w:rsidRPr="0050547E" w:rsidRDefault="00523257" w:rsidP="0065304E">
            <w:pPr>
              <w:rPr>
                <w:ins w:id="244" w:author="korisnik" w:date="2022-04-13T09:41:00Z"/>
              </w:rPr>
            </w:pPr>
          </w:p>
          <w:p w14:paraId="273B9223" w14:textId="77777777" w:rsidR="00523257" w:rsidRPr="0050547E" w:rsidRDefault="00523257" w:rsidP="0065304E">
            <w:pPr>
              <w:rPr>
                <w:ins w:id="245" w:author="korisnik" w:date="2022-04-13T09:41:00Z"/>
              </w:rPr>
            </w:pPr>
            <w:ins w:id="246" w:author="korisnik" w:date="2022-04-13T09:41:00Z">
              <w:r w:rsidRPr="0050547E">
                <w:t xml:space="preserve">Kreativna Europa </w:t>
              </w:r>
            </w:ins>
          </w:p>
          <w:p w14:paraId="33620B8D" w14:textId="77777777" w:rsidR="00523257" w:rsidRPr="0050547E" w:rsidRDefault="00523257" w:rsidP="0065304E">
            <w:pPr>
              <w:rPr>
                <w:ins w:id="247" w:author="korisnik" w:date="2022-04-13T09:41:00Z"/>
                <w:i/>
                <w:iCs/>
              </w:rPr>
            </w:pPr>
            <w:ins w:id="248" w:author="korisnik" w:date="2022-04-13T09:41:00Z">
              <w:r w:rsidRPr="0050547E">
                <w:t>(</w:t>
              </w:r>
              <w:r w:rsidRPr="0050547E">
                <w:rPr>
                  <w:i/>
                  <w:iCs/>
                </w:rPr>
                <w:t>Creative Europe Programme)</w:t>
              </w:r>
            </w:ins>
          </w:p>
          <w:p w14:paraId="5361FAF6" w14:textId="77777777" w:rsidR="00523257" w:rsidRPr="00783A82" w:rsidRDefault="00523257" w:rsidP="0065304E">
            <w:pPr>
              <w:pPrChange w:id="249" w:author="korisnik" w:date="2022-04-13T09:41:00Z">
                <w:pPr>
                  <w:pStyle w:val="Heading1"/>
                  <w:keepNext w:val="0"/>
                  <w:keepLines w:val="0"/>
                  <w:spacing w:before="0" w:line="240" w:lineRule="auto"/>
                </w:pPr>
              </w:pPrChange>
            </w:pPr>
          </w:p>
        </w:tc>
        <w:tc>
          <w:tcPr>
            <w:tcW w:w="0" w:type="auto"/>
            <w:vAlign w:val="center"/>
            <w:tcPrChange w:id="250" w:author="korisnik" w:date="2022-04-13T09:41:00Z">
              <w:tcPr>
                <w:tcW w:w="36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0E587EE" w14:textId="77777777" w:rsidR="00523257" w:rsidRPr="0050547E" w:rsidRDefault="00523257" w:rsidP="0065304E">
            <w:pPr>
              <w:rPr>
                <w:rPrChange w:id="251" w:author="korisnik" w:date="2022-04-13T09:41:00Z">
                  <w:rPr>
                    <w:b/>
                    <w:color w:val="auto"/>
                    <w:sz w:val="24"/>
                  </w:rPr>
                </w:rPrChange>
              </w:rPr>
              <w:pPrChange w:id="252" w:author="korisnik" w:date="2022-04-13T09:41:00Z">
                <w:pPr>
                  <w:pStyle w:val="Heading1"/>
                  <w:keepNext w:val="0"/>
                  <w:keepLines w:val="0"/>
                  <w:spacing w:before="0" w:line="240" w:lineRule="auto"/>
                </w:pPr>
              </w:pPrChange>
            </w:pPr>
            <w:ins w:id="253" w:author="korisnik" w:date="2022-04-13T09:41:00Z">
              <w:r w:rsidRPr="0050547E">
                <w:t>Ministarstvo kulture i medija</w:t>
              </w:r>
            </w:ins>
          </w:p>
        </w:tc>
        <w:tc>
          <w:tcPr>
            <w:tcW w:w="0" w:type="auto"/>
            <w:gridSpan w:val="2"/>
            <w:vAlign w:val="center"/>
            <w:tcPrChange w:id="254" w:author="korisnik" w:date="2022-04-13T09:41:00Z">
              <w:tcPr>
                <w:tcW w:w="184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09CAA20" w14:textId="77777777" w:rsidR="00523257" w:rsidRPr="0050547E" w:rsidRDefault="00523257" w:rsidP="0065304E">
            <w:pPr>
              <w:jc w:val="both"/>
              <w:rPr>
                <w:rPrChange w:id="255" w:author="korisnik" w:date="2022-04-13T09:41:00Z">
                  <w:rPr>
                    <w:b/>
                    <w:color w:val="auto"/>
                    <w:sz w:val="24"/>
                  </w:rPr>
                </w:rPrChange>
              </w:rPr>
              <w:pPrChange w:id="256" w:author="korisnik" w:date="2022-04-13T09:41:00Z">
                <w:pPr>
                  <w:pStyle w:val="Heading1"/>
                  <w:keepNext w:val="0"/>
                  <w:keepLines w:val="0"/>
                  <w:spacing w:before="0" w:line="240" w:lineRule="auto"/>
                </w:pPr>
              </w:pPrChange>
            </w:pPr>
            <w:ins w:id="257" w:author="korisnik" w:date="2022-04-13T09:41:00Z">
              <w:r w:rsidRPr="0050547E">
                <w:rPr>
                  <w:bCs/>
                </w:rPr>
                <w:t>Hrvatski audiovizualni centar/ DKE – Ured MEDIA RH - nadležan za provedbu potprograma MEDIA</w:t>
              </w:r>
            </w:ins>
          </w:p>
        </w:tc>
      </w:tr>
      <w:tr w:rsidR="00523257" w:rsidRPr="0050547E" w14:paraId="1581445A" w14:textId="77777777" w:rsidTr="006D0425">
        <w:trPr>
          <w:trHeight w:val="503"/>
          <w:ins w:id="258" w:author="korisnik" w:date="2022-04-13T09:41:00Z"/>
        </w:trPr>
        <w:tc>
          <w:tcPr>
            <w:tcW w:w="0" w:type="auto"/>
            <w:vAlign w:val="center"/>
          </w:tcPr>
          <w:p w14:paraId="387ADE0F" w14:textId="77777777" w:rsidR="00523257" w:rsidRPr="0050547E" w:rsidRDefault="00523257" w:rsidP="0065304E">
            <w:pPr>
              <w:rPr>
                <w:ins w:id="259" w:author="korisnik" w:date="2022-04-13T09:41:00Z"/>
              </w:rPr>
            </w:pPr>
            <w:ins w:id="260" w:author="korisnik" w:date="2022-04-13T09:41:00Z">
              <w:r w:rsidRPr="0050547E">
                <w:t>2.</w:t>
              </w:r>
            </w:ins>
          </w:p>
        </w:tc>
        <w:tc>
          <w:tcPr>
            <w:tcW w:w="0" w:type="auto"/>
            <w:vAlign w:val="center"/>
          </w:tcPr>
          <w:p w14:paraId="5CA5C295" w14:textId="77777777" w:rsidR="00523257" w:rsidRPr="0050547E" w:rsidRDefault="00523257" w:rsidP="0065304E">
            <w:pPr>
              <w:rPr>
                <w:ins w:id="261" w:author="korisnik" w:date="2022-04-13T09:41:00Z"/>
                <w:bCs/>
              </w:rPr>
            </w:pPr>
            <w:ins w:id="262" w:author="korisnik" w:date="2022-04-13T09:41:00Z">
              <w:r w:rsidRPr="0050547E">
                <w:rPr>
                  <w:bCs/>
                </w:rPr>
                <w:t xml:space="preserve">EU za zdravlje </w:t>
              </w:r>
            </w:ins>
          </w:p>
          <w:p w14:paraId="5E26C5DD" w14:textId="77777777" w:rsidR="00523257" w:rsidRPr="0050547E" w:rsidRDefault="00523257" w:rsidP="0065304E">
            <w:pPr>
              <w:rPr>
                <w:ins w:id="263" w:author="korisnik" w:date="2022-04-13T09:41:00Z"/>
              </w:rPr>
            </w:pPr>
            <w:ins w:id="264" w:author="korisnik" w:date="2022-04-13T09:41:00Z">
              <w:r w:rsidRPr="0050547E">
                <w:rPr>
                  <w:bCs/>
                  <w:i/>
                  <w:iCs/>
                </w:rPr>
                <w:t>(EU4Health Programme</w:t>
              </w:r>
              <w:r w:rsidRPr="0050547E">
                <w:rPr>
                  <w:bCs/>
                </w:rPr>
                <w:t>)</w:t>
              </w:r>
            </w:ins>
          </w:p>
        </w:tc>
        <w:tc>
          <w:tcPr>
            <w:tcW w:w="0" w:type="auto"/>
            <w:vAlign w:val="center"/>
          </w:tcPr>
          <w:p w14:paraId="1081932B" w14:textId="77777777" w:rsidR="00523257" w:rsidRPr="0050547E" w:rsidRDefault="00523257" w:rsidP="0065304E">
            <w:pPr>
              <w:rPr>
                <w:ins w:id="265" w:author="korisnik" w:date="2022-04-13T09:41:00Z"/>
              </w:rPr>
            </w:pPr>
            <w:ins w:id="266" w:author="korisnik" w:date="2022-04-13T09:41:00Z">
              <w:r w:rsidRPr="0050547E">
                <w:t>Ministarstvo zdravstva</w:t>
              </w:r>
            </w:ins>
          </w:p>
        </w:tc>
        <w:tc>
          <w:tcPr>
            <w:tcW w:w="0" w:type="auto"/>
            <w:gridSpan w:val="2"/>
            <w:vAlign w:val="center"/>
          </w:tcPr>
          <w:p w14:paraId="55F790F7" w14:textId="77777777" w:rsidR="00523257" w:rsidRPr="0050547E" w:rsidRDefault="00523257" w:rsidP="0065304E">
            <w:pPr>
              <w:jc w:val="both"/>
              <w:rPr>
                <w:ins w:id="267" w:author="korisnik" w:date="2022-04-13T09:41:00Z"/>
              </w:rPr>
            </w:pPr>
            <w:ins w:id="268" w:author="korisnik" w:date="2022-04-13T09:41:00Z">
              <w:r w:rsidRPr="0050547E">
                <w:t xml:space="preserve">Hrvatski zavod za javno zdravstvo </w:t>
              </w:r>
            </w:ins>
          </w:p>
        </w:tc>
      </w:tr>
      <w:tr w:rsidR="00523257" w:rsidRPr="0050547E" w14:paraId="367CBAE6" w14:textId="77777777" w:rsidTr="006D0425">
        <w:trPr>
          <w:trHeight w:val="1690"/>
          <w:ins w:id="269" w:author="korisnik" w:date="2022-04-13T09:41:00Z"/>
        </w:trPr>
        <w:tc>
          <w:tcPr>
            <w:tcW w:w="0" w:type="auto"/>
            <w:vAlign w:val="center"/>
          </w:tcPr>
          <w:p w14:paraId="1B27E466" w14:textId="77777777" w:rsidR="00523257" w:rsidRPr="0050547E" w:rsidRDefault="00523257" w:rsidP="0065304E">
            <w:pPr>
              <w:rPr>
                <w:ins w:id="270" w:author="korisnik" w:date="2022-04-13T09:41:00Z"/>
              </w:rPr>
            </w:pPr>
            <w:ins w:id="271" w:author="korisnik" w:date="2022-04-13T09:41:00Z">
              <w:r w:rsidRPr="0050547E">
                <w:t>3.</w:t>
              </w:r>
            </w:ins>
          </w:p>
        </w:tc>
        <w:tc>
          <w:tcPr>
            <w:tcW w:w="0" w:type="auto"/>
            <w:vAlign w:val="center"/>
          </w:tcPr>
          <w:p w14:paraId="6471DD44" w14:textId="77777777" w:rsidR="00523257" w:rsidRPr="0050547E" w:rsidRDefault="00523257" w:rsidP="0065304E">
            <w:pPr>
              <w:rPr>
                <w:ins w:id="272" w:author="korisnik" w:date="2022-04-13T09:41:00Z"/>
              </w:rPr>
            </w:pPr>
          </w:p>
          <w:p w14:paraId="7F426D17" w14:textId="77777777" w:rsidR="00523257" w:rsidRPr="0050547E" w:rsidRDefault="00523257" w:rsidP="0065304E">
            <w:pPr>
              <w:rPr>
                <w:ins w:id="273" w:author="korisnik" w:date="2022-04-13T09:41:00Z"/>
              </w:rPr>
            </w:pPr>
            <w:ins w:id="274" w:author="korisnik" w:date="2022-04-13T09:41:00Z">
              <w:r w:rsidRPr="0050547E">
                <w:t xml:space="preserve">Obzor Europa </w:t>
              </w:r>
            </w:ins>
          </w:p>
          <w:p w14:paraId="32600112" w14:textId="77777777" w:rsidR="00523257" w:rsidRPr="0050547E" w:rsidRDefault="00523257" w:rsidP="0065304E">
            <w:pPr>
              <w:rPr>
                <w:ins w:id="275" w:author="korisnik" w:date="2022-04-13T09:41:00Z"/>
              </w:rPr>
            </w:pPr>
            <w:ins w:id="276" w:author="korisnik" w:date="2022-04-13T09:41:00Z">
              <w:r w:rsidRPr="0050547E">
                <w:t>(</w:t>
              </w:r>
              <w:r w:rsidRPr="0050547E">
                <w:rPr>
                  <w:i/>
                  <w:iCs/>
                </w:rPr>
                <w:t>Horizon Europe Programme)</w:t>
              </w:r>
            </w:ins>
          </w:p>
        </w:tc>
        <w:tc>
          <w:tcPr>
            <w:tcW w:w="0" w:type="auto"/>
            <w:vAlign w:val="center"/>
          </w:tcPr>
          <w:p w14:paraId="2815D0CE" w14:textId="77777777" w:rsidR="00523257" w:rsidRPr="0050547E" w:rsidRDefault="00523257" w:rsidP="0065304E">
            <w:pPr>
              <w:rPr>
                <w:ins w:id="277" w:author="korisnik" w:date="2022-04-13T09:41:00Z"/>
              </w:rPr>
            </w:pPr>
            <w:ins w:id="278" w:author="korisnik" w:date="2022-04-13T09:41:00Z">
              <w:r w:rsidRPr="0050547E">
                <w:t>Ministarstvo znanosti i obrazovanja</w:t>
              </w:r>
            </w:ins>
          </w:p>
        </w:tc>
        <w:tc>
          <w:tcPr>
            <w:tcW w:w="0" w:type="auto"/>
            <w:gridSpan w:val="2"/>
            <w:vAlign w:val="center"/>
          </w:tcPr>
          <w:p w14:paraId="67F82A54" w14:textId="77777777" w:rsidR="00523257" w:rsidRPr="0050547E" w:rsidRDefault="00523257" w:rsidP="0065304E">
            <w:pPr>
              <w:jc w:val="both"/>
              <w:rPr>
                <w:ins w:id="279" w:author="korisnik" w:date="2022-04-13T09:41:00Z"/>
                <w:b/>
              </w:rPr>
            </w:pPr>
            <w:ins w:id="280" w:author="korisnik" w:date="2022-04-13T09:41:00Z">
              <w:r w:rsidRPr="0050547E">
                <w:t>Agencija za mobilnost i programe EU, Ministarstvo gospodarstva i održivog razvoja, Ministarstvo unutarnjih poslova, Hrvatska agencija za malo gospodarstvo, inovacije i investicije, Sveučilišni računski centar Sveučilišta u Zagrebu</w:t>
              </w:r>
            </w:ins>
          </w:p>
        </w:tc>
      </w:tr>
      <w:tr w:rsidR="00523257" w:rsidRPr="0050547E" w14:paraId="4B6EF4BD" w14:textId="77777777" w:rsidTr="006D0425">
        <w:trPr>
          <w:ins w:id="281" w:author="korisnik" w:date="2022-04-13T09:41:00Z"/>
        </w:trPr>
        <w:tc>
          <w:tcPr>
            <w:tcW w:w="0" w:type="auto"/>
            <w:vAlign w:val="center"/>
          </w:tcPr>
          <w:p w14:paraId="6A1ACFFC" w14:textId="77777777" w:rsidR="00523257" w:rsidRPr="0050547E" w:rsidRDefault="00523257" w:rsidP="0065304E">
            <w:pPr>
              <w:rPr>
                <w:ins w:id="282" w:author="korisnik" w:date="2022-04-13T09:41:00Z"/>
              </w:rPr>
            </w:pPr>
            <w:ins w:id="283" w:author="korisnik" w:date="2022-04-13T09:41:00Z">
              <w:r w:rsidRPr="0050547E">
                <w:t>4.</w:t>
              </w:r>
            </w:ins>
          </w:p>
        </w:tc>
        <w:tc>
          <w:tcPr>
            <w:tcW w:w="0" w:type="auto"/>
            <w:vAlign w:val="center"/>
          </w:tcPr>
          <w:p w14:paraId="21A9ECDC" w14:textId="77777777" w:rsidR="00523257" w:rsidRPr="0050547E" w:rsidRDefault="00523257" w:rsidP="0065304E">
            <w:pPr>
              <w:rPr>
                <w:ins w:id="284" w:author="korisnik" w:date="2022-04-13T09:41:00Z"/>
              </w:rPr>
            </w:pPr>
            <w:ins w:id="285" w:author="korisnik" w:date="2022-04-13T09:41:00Z">
              <w:r w:rsidRPr="0050547E">
                <w:t xml:space="preserve">Digitalna Europa </w:t>
              </w:r>
            </w:ins>
          </w:p>
          <w:p w14:paraId="0EF0867F" w14:textId="77777777" w:rsidR="00523257" w:rsidRPr="0050547E" w:rsidRDefault="00523257" w:rsidP="0065304E">
            <w:pPr>
              <w:rPr>
                <w:ins w:id="286" w:author="korisnik" w:date="2022-04-13T09:41:00Z"/>
              </w:rPr>
            </w:pPr>
            <w:ins w:id="287" w:author="korisnik" w:date="2022-04-13T09:41:00Z">
              <w:r w:rsidRPr="0050547E">
                <w:t>(</w:t>
              </w:r>
              <w:r w:rsidRPr="0050547E">
                <w:rPr>
                  <w:i/>
                </w:rPr>
                <w:t>Digital Europe Programme</w:t>
              </w:r>
              <w:r w:rsidRPr="0050547E">
                <w:t>)</w:t>
              </w:r>
            </w:ins>
          </w:p>
        </w:tc>
        <w:tc>
          <w:tcPr>
            <w:tcW w:w="0" w:type="auto"/>
            <w:vAlign w:val="center"/>
          </w:tcPr>
          <w:p w14:paraId="3C64700F" w14:textId="77777777" w:rsidR="00523257" w:rsidRPr="0050547E" w:rsidRDefault="00523257" w:rsidP="0065304E">
            <w:pPr>
              <w:rPr>
                <w:ins w:id="288" w:author="korisnik" w:date="2022-04-13T09:41:00Z"/>
              </w:rPr>
            </w:pPr>
            <w:ins w:id="289" w:author="korisnik" w:date="2022-04-13T09:41:00Z">
              <w:r w:rsidRPr="0050547E">
                <w:rPr>
                  <w:bCs/>
                </w:rPr>
                <w:t>Središnji državni ured za razvoj digitalnog društva</w:t>
              </w:r>
            </w:ins>
          </w:p>
        </w:tc>
        <w:tc>
          <w:tcPr>
            <w:tcW w:w="0" w:type="auto"/>
            <w:gridSpan w:val="2"/>
            <w:vAlign w:val="center"/>
          </w:tcPr>
          <w:p w14:paraId="742BB295" w14:textId="77777777" w:rsidR="00523257" w:rsidRPr="0050547E" w:rsidRDefault="00523257" w:rsidP="0065304E">
            <w:pPr>
              <w:jc w:val="both"/>
              <w:rPr>
                <w:ins w:id="290" w:author="korisnik" w:date="2022-04-13T09:41:00Z"/>
              </w:rPr>
            </w:pPr>
            <w:ins w:id="291" w:author="korisnik" w:date="2022-04-13T09:41:00Z">
              <w:r w:rsidRPr="0050547E">
                <w:t>Ministarstvo gospodarstva i održivog razvoja</w:t>
              </w:r>
            </w:ins>
          </w:p>
        </w:tc>
      </w:tr>
      <w:tr w:rsidR="00523257" w:rsidRPr="0050547E" w14:paraId="5B16BE29" w14:textId="77777777" w:rsidTr="006D0425">
        <w:trPr>
          <w:trHeight w:val="185"/>
          <w:ins w:id="292" w:author="korisnik" w:date="2022-04-13T09:41:00Z"/>
        </w:trPr>
        <w:tc>
          <w:tcPr>
            <w:tcW w:w="0" w:type="auto"/>
            <w:vMerge w:val="restart"/>
            <w:vAlign w:val="center"/>
          </w:tcPr>
          <w:p w14:paraId="7AAFE52D" w14:textId="77777777" w:rsidR="00523257" w:rsidRPr="0050547E" w:rsidRDefault="00523257" w:rsidP="0065304E">
            <w:pPr>
              <w:rPr>
                <w:ins w:id="293" w:author="korisnik" w:date="2022-04-13T09:41:00Z"/>
              </w:rPr>
            </w:pPr>
            <w:ins w:id="294" w:author="korisnik" w:date="2022-04-13T09:41:00Z">
              <w:r w:rsidRPr="0050547E">
                <w:t>5.</w:t>
              </w:r>
            </w:ins>
          </w:p>
        </w:tc>
        <w:tc>
          <w:tcPr>
            <w:tcW w:w="0" w:type="auto"/>
            <w:vMerge w:val="restart"/>
            <w:vAlign w:val="center"/>
          </w:tcPr>
          <w:p w14:paraId="48F7EC7A" w14:textId="77777777" w:rsidR="00523257" w:rsidRPr="0050547E" w:rsidRDefault="00523257" w:rsidP="0065304E">
            <w:pPr>
              <w:rPr>
                <w:ins w:id="295" w:author="korisnik" w:date="2022-04-13T09:41:00Z"/>
                <w:bCs/>
              </w:rPr>
            </w:pPr>
            <w:ins w:id="296" w:author="korisnik" w:date="2022-04-13T09:41:00Z">
              <w:r w:rsidRPr="0050547E">
                <w:rPr>
                  <w:bCs/>
                </w:rPr>
                <w:t>Program jedinstvenog tržišta</w:t>
              </w:r>
            </w:ins>
          </w:p>
          <w:p w14:paraId="6A37EB58" w14:textId="77777777" w:rsidR="00523257" w:rsidRPr="0050547E" w:rsidRDefault="00523257" w:rsidP="0065304E">
            <w:pPr>
              <w:rPr>
                <w:ins w:id="297" w:author="korisnik" w:date="2022-04-13T09:41:00Z"/>
                <w:bCs/>
                <w:i/>
                <w:iCs/>
              </w:rPr>
            </w:pPr>
            <w:ins w:id="298" w:author="korisnik" w:date="2022-04-13T09:41:00Z">
              <w:r w:rsidRPr="0050547E">
                <w:rPr>
                  <w:bCs/>
                  <w:i/>
                  <w:iCs/>
                </w:rPr>
                <w:t>(Single Market Programme)</w:t>
              </w:r>
            </w:ins>
          </w:p>
        </w:tc>
        <w:tc>
          <w:tcPr>
            <w:tcW w:w="0" w:type="auto"/>
            <w:vAlign w:val="center"/>
          </w:tcPr>
          <w:p w14:paraId="7E4C85CD" w14:textId="77777777" w:rsidR="00523257" w:rsidRPr="0050547E" w:rsidRDefault="00523257" w:rsidP="0065304E">
            <w:pPr>
              <w:rPr>
                <w:ins w:id="299" w:author="korisnik" w:date="2022-04-13T09:41:00Z"/>
              </w:rPr>
            </w:pPr>
            <w:ins w:id="300" w:author="korisnik" w:date="2022-04-13T09:41:00Z">
              <w:r w:rsidRPr="0050547E">
                <w:t>Ministarstvo gospodarstva i održivog razvoja – za područja unutarnje tržište, zaštita potrošača, konkurentnost i normizacija</w:t>
              </w:r>
            </w:ins>
          </w:p>
        </w:tc>
        <w:tc>
          <w:tcPr>
            <w:tcW w:w="0" w:type="auto"/>
            <w:gridSpan w:val="2"/>
            <w:vMerge w:val="restart"/>
            <w:vAlign w:val="center"/>
          </w:tcPr>
          <w:p w14:paraId="58B60CD2" w14:textId="77777777" w:rsidR="00523257" w:rsidRPr="0050547E" w:rsidRDefault="00523257" w:rsidP="0065304E">
            <w:pPr>
              <w:jc w:val="both"/>
              <w:rPr>
                <w:ins w:id="301" w:author="korisnik" w:date="2022-04-13T09:41:00Z"/>
                <w:bCs/>
              </w:rPr>
            </w:pPr>
            <w:ins w:id="302" w:author="korisnik" w:date="2022-04-13T09:41:00Z">
              <w:r w:rsidRPr="0050547E">
                <w:rPr>
                  <w:bCs/>
                </w:rPr>
                <w:t>-</w:t>
              </w:r>
            </w:ins>
          </w:p>
        </w:tc>
      </w:tr>
      <w:tr w:rsidR="00523257" w:rsidRPr="0050547E" w14:paraId="1A255389" w14:textId="77777777" w:rsidTr="006D0425">
        <w:trPr>
          <w:trHeight w:val="185"/>
          <w:ins w:id="303" w:author="korisnik" w:date="2022-04-13T09:41:00Z"/>
        </w:trPr>
        <w:tc>
          <w:tcPr>
            <w:tcW w:w="0" w:type="auto"/>
            <w:vMerge/>
            <w:vAlign w:val="center"/>
          </w:tcPr>
          <w:p w14:paraId="128A1DFD" w14:textId="77777777" w:rsidR="00523257" w:rsidRPr="0050547E" w:rsidRDefault="00523257" w:rsidP="0065304E">
            <w:pPr>
              <w:rPr>
                <w:ins w:id="304" w:author="korisnik" w:date="2022-04-13T09:41:00Z"/>
              </w:rPr>
            </w:pPr>
          </w:p>
        </w:tc>
        <w:tc>
          <w:tcPr>
            <w:tcW w:w="0" w:type="auto"/>
            <w:vMerge/>
            <w:vAlign w:val="center"/>
          </w:tcPr>
          <w:p w14:paraId="57AD2663" w14:textId="77777777" w:rsidR="00523257" w:rsidRPr="0050547E" w:rsidRDefault="00523257" w:rsidP="0065304E">
            <w:pPr>
              <w:rPr>
                <w:ins w:id="305" w:author="korisnik" w:date="2022-04-13T09:41:00Z"/>
                <w:bCs/>
              </w:rPr>
            </w:pPr>
          </w:p>
        </w:tc>
        <w:tc>
          <w:tcPr>
            <w:tcW w:w="0" w:type="auto"/>
            <w:vAlign w:val="center"/>
          </w:tcPr>
          <w:p w14:paraId="28A675A3" w14:textId="77777777" w:rsidR="00523257" w:rsidRPr="0050547E" w:rsidRDefault="00523257" w:rsidP="0065304E">
            <w:pPr>
              <w:rPr>
                <w:ins w:id="306" w:author="korisnik" w:date="2022-04-13T09:41:00Z"/>
              </w:rPr>
            </w:pPr>
            <w:ins w:id="307" w:author="korisnik" w:date="2022-04-13T09:41:00Z">
              <w:r w:rsidRPr="0050547E">
                <w:t>Ministarstvo poljoprivrede – za područja zdravlja životinja i bilja, dobrobiti životinja, sigurnosti hrane i hrane za životinje</w:t>
              </w:r>
            </w:ins>
          </w:p>
        </w:tc>
        <w:tc>
          <w:tcPr>
            <w:tcW w:w="0" w:type="auto"/>
            <w:gridSpan w:val="2"/>
            <w:vMerge/>
            <w:vAlign w:val="center"/>
          </w:tcPr>
          <w:p w14:paraId="14FBC79B" w14:textId="77777777" w:rsidR="00523257" w:rsidRPr="0050547E" w:rsidRDefault="00523257" w:rsidP="0065304E">
            <w:pPr>
              <w:jc w:val="both"/>
              <w:rPr>
                <w:ins w:id="308" w:author="korisnik" w:date="2022-04-13T09:41:00Z"/>
                <w:bCs/>
              </w:rPr>
            </w:pPr>
          </w:p>
        </w:tc>
      </w:tr>
      <w:tr w:rsidR="00523257" w:rsidRPr="0050547E" w14:paraId="7FC1508E" w14:textId="77777777" w:rsidTr="006D0425">
        <w:trPr>
          <w:trHeight w:val="185"/>
          <w:ins w:id="309" w:author="korisnik" w:date="2022-04-13T09:41:00Z"/>
        </w:trPr>
        <w:tc>
          <w:tcPr>
            <w:tcW w:w="0" w:type="auto"/>
            <w:vMerge/>
            <w:vAlign w:val="center"/>
          </w:tcPr>
          <w:p w14:paraId="25027A86" w14:textId="77777777" w:rsidR="00523257" w:rsidRPr="0050547E" w:rsidRDefault="00523257" w:rsidP="0065304E">
            <w:pPr>
              <w:rPr>
                <w:ins w:id="310" w:author="korisnik" w:date="2022-04-13T09:41:00Z"/>
              </w:rPr>
            </w:pPr>
          </w:p>
        </w:tc>
        <w:tc>
          <w:tcPr>
            <w:tcW w:w="0" w:type="auto"/>
            <w:vMerge/>
            <w:vAlign w:val="center"/>
          </w:tcPr>
          <w:p w14:paraId="6B2332A8" w14:textId="77777777" w:rsidR="00523257" w:rsidRPr="0050547E" w:rsidRDefault="00523257" w:rsidP="0065304E">
            <w:pPr>
              <w:rPr>
                <w:ins w:id="311" w:author="korisnik" w:date="2022-04-13T09:41:00Z"/>
                <w:bCs/>
              </w:rPr>
            </w:pPr>
          </w:p>
        </w:tc>
        <w:tc>
          <w:tcPr>
            <w:tcW w:w="0" w:type="auto"/>
            <w:vAlign w:val="center"/>
          </w:tcPr>
          <w:p w14:paraId="405B37EA" w14:textId="77777777" w:rsidR="00523257" w:rsidRPr="0050547E" w:rsidRDefault="00523257" w:rsidP="0065304E">
            <w:pPr>
              <w:rPr>
                <w:ins w:id="312" w:author="korisnik" w:date="2022-04-13T09:41:00Z"/>
              </w:rPr>
            </w:pPr>
            <w:ins w:id="313" w:author="korisnik" w:date="2022-04-13T09:41:00Z">
              <w:r w:rsidRPr="0050547E">
                <w:t>Državni zavod za statistiku – za područje europske statistike</w:t>
              </w:r>
            </w:ins>
          </w:p>
        </w:tc>
        <w:tc>
          <w:tcPr>
            <w:tcW w:w="0" w:type="auto"/>
            <w:gridSpan w:val="2"/>
            <w:vMerge/>
            <w:vAlign w:val="center"/>
          </w:tcPr>
          <w:p w14:paraId="067CE09B" w14:textId="77777777" w:rsidR="00523257" w:rsidRPr="0050547E" w:rsidRDefault="00523257" w:rsidP="0065304E">
            <w:pPr>
              <w:jc w:val="both"/>
              <w:rPr>
                <w:ins w:id="314" w:author="korisnik" w:date="2022-04-13T09:41:00Z"/>
                <w:bCs/>
              </w:rPr>
            </w:pPr>
          </w:p>
        </w:tc>
      </w:tr>
      <w:tr w:rsidR="00523257" w:rsidRPr="0050547E" w14:paraId="1AF48DF6" w14:textId="77777777" w:rsidTr="006D0425">
        <w:trPr>
          <w:ins w:id="315" w:author="korisnik" w:date="2022-04-13T09:41:00Z"/>
        </w:trPr>
        <w:tc>
          <w:tcPr>
            <w:tcW w:w="0" w:type="auto"/>
            <w:vAlign w:val="center"/>
          </w:tcPr>
          <w:p w14:paraId="363C44E8" w14:textId="77777777" w:rsidR="00523257" w:rsidRPr="0050547E" w:rsidRDefault="00523257" w:rsidP="0065304E">
            <w:pPr>
              <w:rPr>
                <w:ins w:id="316" w:author="korisnik" w:date="2022-04-13T09:41:00Z"/>
              </w:rPr>
            </w:pPr>
            <w:ins w:id="317" w:author="korisnik" w:date="2022-04-13T09:41:00Z">
              <w:r w:rsidRPr="0050547E">
                <w:t xml:space="preserve"> 6.</w:t>
              </w:r>
            </w:ins>
          </w:p>
        </w:tc>
        <w:tc>
          <w:tcPr>
            <w:tcW w:w="0" w:type="auto"/>
          </w:tcPr>
          <w:p w14:paraId="412C52B8" w14:textId="77777777" w:rsidR="00523257" w:rsidRPr="0050547E" w:rsidRDefault="00523257" w:rsidP="0065304E">
            <w:pPr>
              <w:rPr>
                <w:ins w:id="318" w:author="korisnik" w:date="2022-04-13T09:41:00Z"/>
                <w:bCs/>
              </w:rPr>
            </w:pPr>
            <w:ins w:id="319" w:author="korisnik" w:date="2022-04-13T09:41:00Z">
              <w:r w:rsidRPr="0050547E">
                <w:rPr>
                  <w:bCs/>
                </w:rPr>
                <w:t xml:space="preserve">Građani, jednakost, prava i vrijednosti </w:t>
              </w:r>
            </w:ins>
          </w:p>
          <w:p w14:paraId="5C6E3FE6" w14:textId="77777777" w:rsidR="00523257" w:rsidRPr="0050547E" w:rsidRDefault="00523257" w:rsidP="0065304E">
            <w:pPr>
              <w:pStyle w:val="Default"/>
              <w:rPr>
                <w:ins w:id="320" w:author="korisnik" w:date="2022-04-13T09:41:00Z"/>
              </w:rPr>
            </w:pPr>
            <w:ins w:id="321" w:author="korisnik" w:date="2022-04-13T09:41:00Z">
              <w:r w:rsidRPr="0050547E">
                <w:rPr>
                  <w:bCs/>
                </w:rPr>
                <w:t>(</w:t>
              </w:r>
              <w:r w:rsidRPr="0050547E">
                <w:rPr>
                  <w:i/>
                  <w:iCs/>
                  <w:color w:val="auto"/>
                </w:rPr>
                <w:t>Citizens, Equality, Rights and Values</w:t>
              </w:r>
              <w:r w:rsidRPr="0050547E">
                <w:rPr>
                  <w:i/>
                  <w:iCs/>
                </w:rPr>
                <w:t xml:space="preserve"> Programme)</w:t>
              </w:r>
            </w:ins>
          </w:p>
        </w:tc>
        <w:tc>
          <w:tcPr>
            <w:tcW w:w="0" w:type="auto"/>
            <w:vAlign w:val="center"/>
          </w:tcPr>
          <w:p w14:paraId="0C963958" w14:textId="77777777" w:rsidR="00523257" w:rsidRPr="0050547E" w:rsidRDefault="00523257" w:rsidP="0065304E">
            <w:pPr>
              <w:rPr>
                <w:ins w:id="322" w:author="korisnik" w:date="2022-04-13T09:41:00Z"/>
              </w:rPr>
            </w:pPr>
            <w:ins w:id="323" w:author="korisnik" w:date="2022-04-13T09:41:00Z">
              <w:r w:rsidRPr="0050547E">
                <w:rPr>
                  <w:bCs/>
                </w:rPr>
                <w:t>Ured za udruge Vlade Republike Hrvatske</w:t>
              </w:r>
            </w:ins>
          </w:p>
        </w:tc>
        <w:tc>
          <w:tcPr>
            <w:tcW w:w="0" w:type="auto"/>
            <w:gridSpan w:val="2"/>
            <w:vAlign w:val="center"/>
          </w:tcPr>
          <w:p w14:paraId="7A228FD3" w14:textId="77777777" w:rsidR="00523257" w:rsidRPr="0050547E" w:rsidRDefault="00523257" w:rsidP="0065304E">
            <w:pPr>
              <w:jc w:val="both"/>
              <w:rPr>
                <w:ins w:id="324" w:author="korisnik" w:date="2022-04-13T09:41:00Z"/>
              </w:rPr>
            </w:pPr>
            <w:ins w:id="325" w:author="korisnik" w:date="2022-04-13T09:41:00Z">
              <w:r w:rsidRPr="0050547E">
                <w:t>-</w:t>
              </w:r>
            </w:ins>
          </w:p>
        </w:tc>
      </w:tr>
      <w:tr w:rsidR="00523257" w:rsidRPr="0050547E" w14:paraId="172D7183" w14:textId="77777777" w:rsidTr="006D0425">
        <w:trPr>
          <w:ins w:id="326" w:author="korisnik" w:date="2022-04-13T09:41:00Z"/>
        </w:trPr>
        <w:tc>
          <w:tcPr>
            <w:tcW w:w="0" w:type="auto"/>
            <w:vAlign w:val="center"/>
          </w:tcPr>
          <w:p w14:paraId="32F6D708" w14:textId="77777777" w:rsidR="00523257" w:rsidRPr="0050547E" w:rsidRDefault="00523257" w:rsidP="0065304E">
            <w:pPr>
              <w:rPr>
                <w:ins w:id="327" w:author="korisnik" w:date="2022-04-13T09:41:00Z"/>
              </w:rPr>
            </w:pPr>
            <w:ins w:id="328" w:author="korisnik" w:date="2022-04-13T09:41:00Z">
              <w:r w:rsidRPr="0050547E">
                <w:t>7.</w:t>
              </w:r>
            </w:ins>
          </w:p>
        </w:tc>
        <w:tc>
          <w:tcPr>
            <w:tcW w:w="0" w:type="auto"/>
          </w:tcPr>
          <w:p w14:paraId="42A41E61" w14:textId="77777777" w:rsidR="00523257" w:rsidRPr="0050547E" w:rsidRDefault="00523257" w:rsidP="0065304E">
            <w:pPr>
              <w:rPr>
                <w:ins w:id="329" w:author="korisnik" w:date="2022-04-13T09:41:00Z"/>
                <w:bCs/>
              </w:rPr>
            </w:pPr>
            <w:ins w:id="330" w:author="korisnik" w:date="2022-04-13T09:41:00Z">
              <w:r w:rsidRPr="0050547E">
                <w:rPr>
                  <w:bCs/>
                </w:rPr>
                <w:t xml:space="preserve">Pravosuđe </w:t>
              </w:r>
            </w:ins>
          </w:p>
          <w:p w14:paraId="2D2E4C3A" w14:textId="77777777" w:rsidR="00523257" w:rsidRPr="0050547E" w:rsidRDefault="00523257" w:rsidP="0065304E">
            <w:pPr>
              <w:rPr>
                <w:ins w:id="331" w:author="korisnik" w:date="2022-04-13T09:41:00Z"/>
                <w:bCs/>
              </w:rPr>
            </w:pPr>
            <w:ins w:id="332" w:author="korisnik" w:date="2022-04-13T09:41:00Z">
              <w:r w:rsidRPr="0050547E">
                <w:rPr>
                  <w:bCs/>
                  <w:i/>
                  <w:iCs/>
                </w:rPr>
                <w:t>(Justice Programme)</w:t>
              </w:r>
            </w:ins>
          </w:p>
        </w:tc>
        <w:tc>
          <w:tcPr>
            <w:tcW w:w="0" w:type="auto"/>
            <w:vAlign w:val="center"/>
          </w:tcPr>
          <w:p w14:paraId="642F1081" w14:textId="77777777" w:rsidR="00523257" w:rsidRPr="0050547E" w:rsidRDefault="00523257" w:rsidP="0065304E">
            <w:pPr>
              <w:rPr>
                <w:ins w:id="333" w:author="korisnik" w:date="2022-04-13T09:41:00Z"/>
                <w:bCs/>
              </w:rPr>
            </w:pPr>
            <w:ins w:id="334" w:author="korisnik" w:date="2022-04-13T09:41:00Z">
              <w:r w:rsidRPr="0050547E">
                <w:rPr>
                  <w:bCs/>
                </w:rPr>
                <w:t>Ministarstvo pravosuđa i uprave</w:t>
              </w:r>
            </w:ins>
          </w:p>
        </w:tc>
        <w:tc>
          <w:tcPr>
            <w:tcW w:w="0" w:type="auto"/>
            <w:gridSpan w:val="2"/>
            <w:vAlign w:val="center"/>
          </w:tcPr>
          <w:p w14:paraId="7C9910FB" w14:textId="77777777" w:rsidR="00523257" w:rsidRPr="0050547E" w:rsidRDefault="00523257" w:rsidP="0065304E">
            <w:pPr>
              <w:jc w:val="both"/>
              <w:rPr>
                <w:ins w:id="335" w:author="korisnik" w:date="2022-04-13T09:41:00Z"/>
              </w:rPr>
            </w:pPr>
            <w:ins w:id="336" w:author="korisnik" w:date="2022-04-13T09:41:00Z">
              <w:r w:rsidRPr="0050547E">
                <w:t>Ured za ljudska prava i prava nacionalnih manjina, Ured za ravnopravnost spolova, Ured pučke pravobraniteljice, Pravosudna akademija, Vrhovni sud, Hrvatski pravni centar, Centar za mirovne studije</w:t>
              </w:r>
            </w:ins>
          </w:p>
        </w:tc>
      </w:tr>
      <w:tr w:rsidR="00523257" w:rsidRPr="0050547E" w14:paraId="4642FC40" w14:textId="77777777" w:rsidTr="006D0425">
        <w:trPr>
          <w:trHeight w:val="278"/>
          <w:ins w:id="337" w:author="korisnik" w:date="2022-04-13T09:41:00Z"/>
        </w:trPr>
        <w:tc>
          <w:tcPr>
            <w:tcW w:w="0" w:type="auto"/>
            <w:vMerge w:val="restart"/>
            <w:vAlign w:val="center"/>
          </w:tcPr>
          <w:p w14:paraId="456859AC" w14:textId="77777777" w:rsidR="00523257" w:rsidRPr="0050547E" w:rsidRDefault="00523257" w:rsidP="0065304E">
            <w:pPr>
              <w:rPr>
                <w:ins w:id="338" w:author="korisnik" w:date="2022-04-13T09:41:00Z"/>
              </w:rPr>
            </w:pPr>
            <w:ins w:id="339" w:author="korisnik" w:date="2022-04-13T09:41:00Z">
              <w:r w:rsidRPr="0050547E">
                <w:t>8.</w:t>
              </w:r>
            </w:ins>
          </w:p>
        </w:tc>
        <w:tc>
          <w:tcPr>
            <w:tcW w:w="0" w:type="auto"/>
            <w:vMerge w:val="restart"/>
          </w:tcPr>
          <w:p w14:paraId="4F450655" w14:textId="77777777" w:rsidR="00523257" w:rsidRPr="0050547E" w:rsidRDefault="00523257" w:rsidP="0065304E">
            <w:pPr>
              <w:rPr>
                <w:ins w:id="340" w:author="korisnik" w:date="2022-04-13T09:41:00Z"/>
                <w:bCs/>
              </w:rPr>
            </w:pPr>
            <w:ins w:id="341" w:author="korisnik" w:date="2022-04-13T09:41:00Z">
              <w:r w:rsidRPr="0050547E">
                <w:rPr>
                  <w:bCs/>
                </w:rPr>
                <w:t>Europske snage solidarnosti (</w:t>
              </w:r>
              <w:r w:rsidRPr="0050547E">
                <w:rPr>
                  <w:i/>
                  <w:iCs/>
                </w:rPr>
                <w:t>European Solidarity Corps Programme)</w:t>
              </w:r>
            </w:ins>
          </w:p>
        </w:tc>
        <w:tc>
          <w:tcPr>
            <w:tcW w:w="0" w:type="auto"/>
            <w:vAlign w:val="center"/>
          </w:tcPr>
          <w:p w14:paraId="2610C578" w14:textId="77777777" w:rsidR="00523257" w:rsidRPr="0050547E" w:rsidRDefault="00523257" w:rsidP="0065304E">
            <w:pPr>
              <w:rPr>
                <w:ins w:id="342" w:author="korisnik" w:date="2022-04-13T09:41:00Z"/>
              </w:rPr>
            </w:pPr>
            <w:ins w:id="343" w:author="korisnik" w:date="2022-04-13T09:41:00Z">
              <w:r w:rsidRPr="0050547E">
                <w:rPr>
                  <w:bCs/>
                </w:rPr>
                <w:t>Središnji državni ured za demografiju i mlade - za područje mladih</w:t>
              </w:r>
            </w:ins>
          </w:p>
        </w:tc>
        <w:tc>
          <w:tcPr>
            <w:tcW w:w="0" w:type="auto"/>
            <w:gridSpan w:val="2"/>
            <w:vMerge w:val="restart"/>
            <w:vAlign w:val="center"/>
          </w:tcPr>
          <w:p w14:paraId="6C745738" w14:textId="77777777" w:rsidR="00523257" w:rsidRPr="0050547E" w:rsidRDefault="00523257" w:rsidP="0065304E">
            <w:pPr>
              <w:jc w:val="both"/>
              <w:rPr>
                <w:ins w:id="344" w:author="korisnik" w:date="2022-04-13T09:41:00Z"/>
              </w:rPr>
            </w:pPr>
            <w:ins w:id="345" w:author="korisnik" w:date="2022-04-13T09:41:00Z">
              <w:r w:rsidRPr="0050547E">
                <w:t>-</w:t>
              </w:r>
            </w:ins>
          </w:p>
        </w:tc>
      </w:tr>
      <w:tr w:rsidR="00523257" w:rsidRPr="0050547E" w14:paraId="6F42B119" w14:textId="77777777" w:rsidTr="006D0425">
        <w:trPr>
          <w:trHeight w:val="277"/>
          <w:ins w:id="346" w:author="korisnik" w:date="2022-04-13T09:41:00Z"/>
        </w:trPr>
        <w:tc>
          <w:tcPr>
            <w:tcW w:w="0" w:type="auto"/>
            <w:vMerge/>
            <w:vAlign w:val="center"/>
          </w:tcPr>
          <w:p w14:paraId="12D3F54D" w14:textId="77777777" w:rsidR="00523257" w:rsidRPr="0050547E" w:rsidRDefault="00523257" w:rsidP="0065304E">
            <w:pPr>
              <w:rPr>
                <w:ins w:id="347" w:author="korisnik" w:date="2022-04-13T09:41:00Z"/>
              </w:rPr>
            </w:pPr>
          </w:p>
        </w:tc>
        <w:tc>
          <w:tcPr>
            <w:tcW w:w="0" w:type="auto"/>
            <w:vMerge/>
          </w:tcPr>
          <w:p w14:paraId="68763A7A" w14:textId="77777777" w:rsidR="00523257" w:rsidRPr="0050547E" w:rsidRDefault="00523257" w:rsidP="0065304E">
            <w:pPr>
              <w:rPr>
                <w:ins w:id="348" w:author="korisnik" w:date="2022-04-13T09:41:00Z"/>
                <w:bCs/>
              </w:rPr>
            </w:pPr>
          </w:p>
        </w:tc>
        <w:tc>
          <w:tcPr>
            <w:tcW w:w="0" w:type="auto"/>
            <w:vAlign w:val="center"/>
          </w:tcPr>
          <w:p w14:paraId="1AAE3A4E" w14:textId="77777777" w:rsidR="00523257" w:rsidRPr="0050547E" w:rsidRDefault="00523257" w:rsidP="0065304E">
            <w:pPr>
              <w:rPr>
                <w:ins w:id="349" w:author="korisnik" w:date="2022-04-13T09:41:00Z"/>
              </w:rPr>
            </w:pPr>
            <w:ins w:id="350" w:author="korisnik" w:date="2022-04-13T09:41:00Z">
              <w:r w:rsidRPr="0050547E">
                <w:rPr>
                  <w:bCs/>
                </w:rPr>
                <w:t xml:space="preserve">Agencija za mobilnost i programe EU – Nacionalna agencija/provedbeno tijelo </w:t>
              </w:r>
            </w:ins>
          </w:p>
        </w:tc>
        <w:tc>
          <w:tcPr>
            <w:tcW w:w="0" w:type="auto"/>
            <w:gridSpan w:val="2"/>
            <w:vMerge/>
            <w:vAlign w:val="center"/>
          </w:tcPr>
          <w:p w14:paraId="28FF8FF7" w14:textId="77777777" w:rsidR="00523257" w:rsidRPr="0050547E" w:rsidRDefault="00523257" w:rsidP="0065304E">
            <w:pPr>
              <w:jc w:val="both"/>
              <w:rPr>
                <w:ins w:id="351" w:author="korisnik" w:date="2022-04-13T09:41:00Z"/>
              </w:rPr>
            </w:pPr>
          </w:p>
        </w:tc>
      </w:tr>
      <w:tr w:rsidR="00523257" w:rsidRPr="0050547E" w14:paraId="357E00DD" w14:textId="77777777" w:rsidTr="006D0425">
        <w:trPr>
          <w:trHeight w:val="483"/>
          <w:ins w:id="352" w:author="korisnik" w:date="2022-04-13T09:41:00Z"/>
        </w:trPr>
        <w:tc>
          <w:tcPr>
            <w:tcW w:w="0" w:type="auto"/>
            <w:vMerge w:val="restart"/>
            <w:vAlign w:val="center"/>
          </w:tcPr>
          <w:p w14:paraId="6C90F906" w14:textId="77777777" w:rsidR="00523257" w:rsidRPr="0050547E" w:rsidRDefault="00523257" w:rsidP="0065304E">
            <w:pPr>
              <w:rPr>
                <w:ins w:id="353" w:author="korisnik" w:date="2022-04-13T09:41:00Z"/>
              </w:rPr>
            </w:pPr>
            <w:ins w:id="354" w:author="korisnik" w:date="2022-04-13T09:41:00Z">
              <w:r w:rsidRPr="0050547E">
                <w:t>9.</w:t>
              </w:r>
            </w:ins>
          </w:p>
        </w:tc>
        <w:tc>
          <w:tcPr>
            <w:tcW w:w="0" w:type="auto"/>
            <w:vMerge w:val="restart"/>
            <w:vAlign w:val="center"/>
          </w:tcPr>
          <w:p w14:paraId="10AE5F95" w14:textId="77777777" w:rsidR="00523257" w:rsidRPr="0050547E" w:rsidRDefault="00523257" w:rsidP="0065304E">
            <w:pPr>
              <w:rPr>
                <w:ins w:id="355" w:author="korisnik" w:date="2022-04-13T09:41:00Z"/>
              </w:rPr>
            </w:pPr>
            <w:ins w:id="356" w:author="korisnik" w:date="2022-04-13T09:41:00Z">
              <w:r w:rsidRPr="0050547E">
                <w:t xml:space="preserve">Erasmus + </w:t>
              </w:r>
            </w:ins>
          </w:p>
          <w:p w14:paraId="0C95891C" w14:textId="77777777" w:rsidR="00523257" w:rsidRPr="0050547E" w:rsidRDefault="00523257" w:rsidP="0065304E">
            <w:pPr>
              <w:rPr>
                <w:ins w:id="357" w:author="korisnik" w:date="2022-04-13T09:41:00Z"/>
                <w:i/>
                <w:iCs/>
              </w:rPr>
            </w:pPr>
            <w:ins w:id="358" w:author="korisnik" w:date="2022-04-13T09:41:00Z">
              <w:r w:rsidRPr="0050547E">
                <w:rPr>
                  <w:i/>
                  <w:iCs/>
                </w:rPr>
                <w:t>(Erasmus + Programme)</w:t>
              </w:r>
            </w:ins>
          </w:p>
          <w:p w14:paraId="5FB9B091" w14:textId="77777777" w:rsidR="00523257" w:rsidRPr="0050547E" w:rsidRDefault="00523257" w:rsidP="0065304E">
            <w:pPr>
              <w:rPr>
                <w:ins w:id="359" w:author="korisnik" w:date="2022-04-13T09:41:00Z"/>
              </w:rPr>
            </w:pPr>
            <w:ins w:id="360" w:author="korisnik" w:date="2022-04-13T09:41:00Z">
              <w:r w:rsidRPr="0050547E">
                <w:t xml:space="preserve"> </w:t>
              </w:r>
            </w:ins>
          </w:p>
        </w:tc>
        <w:tc>
          <w:tcPr>
            <w:tcW w:w="0" w:type="auto"/>
            <w:vAlign w:val="center"/>
          </w:tcPr>
          <w:p w14:paraId="71B789C2" w14:textId="77777777" w:rsidR="00523257" w:rsidRPr="0050547E" w:rsidRDefault="00523257" w:rsidP="0065304E">
            <w:pPr>
              <w:rPr>
                <w:ins w:id="361" w:author="korisnik" w:date="2022-04-13T09:41:00Z"/>
              </w:rPr>
            </w:pPr>
            <w:ins w:id="362" w:author="korisnik" w:date="2022-04-13T09:41:00Z">
              <w:r w:rsidRPr="0050547E">
                <w:rPr>
                  <w:bCs/>
                </w:rPr>
                <w:t>Ministarstvo znanosti i obrazovanja – za područje obrazovanja i osposobljavanja</w:t>
              </w:r>
            </w:ins>
          </w:p>
        </w:tc>
        <w:tc>
          <w:tcPr>
            <w:tcW w:w="0" w:type="auto"/>
            <w:gridSpan w:val="2"/>
            <w:vMerge w:val="restart"/>
            <w:vAlign w:val="center"/>
          </w:tcPr>
          <w:p w14:paraId="292CC493" w14:textId="77777777" w:rsidR="00523257" w:rsidRPr="0050547E" w:rsidRDefault="00523257" w:rsidP="0065304E">
            <w:pPr>
              <w:jc w:val="both"/>
              <w:rPr>
                <w:ins w:id="363" w:author="korisnik" w:date="2022-04-13T09:41:00Z"/>
              </w:rPr>
            </w:pPr>
            <w:ins w:id="364" w:author="korisnik" w:date="2022-04-13T09:41:00Z">
              <w:r w:rsidRPr="0050547E">
                <w:rPr>
                  <w:bCs/>
                </w:rPr>
                <w:t>Ministarstvo turizma i sporta - za područje sporta</w:t>
              </w:r>
            </w:ins>
          </w:p>
        </w:tc>
      </w:tr>
      <w:tr w:rsidR="00523257" w:rsidRPr="0050547E" w14:paraId="018F514B" w14:textId="77777777" w:rsidTr="006D0425">
        <w:trPr>
          <w:ins w:id="365" w:author="korisnik" w:date="2022-04-13T09:41:00Z"/>
        </w:trPr>
        <w:tc>
          <w:tcPr>
            <w:tcW w:w="0" w:type="auto"/>
            <w:vMerge/>
            <w:vAlign w:val="center"/>
          </w:tcPr>
          <w:p w14:paraId="3DF3E05F" w14:textId="77777777" w:rsidR="00523257" w:rsidRPr="0050547E" w:rsidRDefault="00523257" w:rsidP="0065304E">
            <w:pPr>
              <w:rPr>
                <w:ins w:id="366" w:author="korisnik" w:date="2022-04-13T09:41:00Z"/>
              </w:rPr>
            </w:pPr>
          </w:p>
        </w:tc>
        <w:tc>
          <w:tcPr>
            <w:tcW w:w="0" w:type="auto"/>
            <w:vMerge/>
            <w:vAlign w:val="center"/>
          </w:tcPr>
          <w:p w14:paraId="4FF37E4B" w14:textId="77777777" w:rsidR="00523257" w:rsidRPr="0050547E" w:rsidRDefault="00523257" w:rsidP="0065304E">
            <w:pPr>
              <w:rPr>
                <w:ins w:id="367" w:author="korisnik" w:date="2022-04-13T09:41:00Z"/>
              </w:rPr>
            </w:pPr>
          </w:p>
        </w:tc>
        <w:tc>
          <w:tcPr>
            <w:tcW w:w="0" w:type="auto"/>
            <w:vAlign w:val="center"/>
          </w:tcPr>
          <w:p w14:paraId="4B40DEA9" w14:textId="77777777" w:rsidR="00523257" w:rsidRPr="0050547E" w:rsidRDefault="00523257" w:rsidP="0065304E">
            <w:pPr>
              <w:rPr>
                <w:ins w:id="368" w:author="korisnik" w:date="2022-04-13T09:41:00Z"/>
                <w:bCs/>
              </w:rPr>
            </w:pPr>
            <w:ins w:id="369" w:author="korisnik" w:date="2022-04-13T09:41:00Z">
              <w:r w:rsidRPr="0050547E">
                <w:rPr>
                  <w:bCs/>
                </w:rPr>
                <w:t>Središnji državni ured za demografiju i mlade - za područje mladih</w:t>
              </w:r>
            </w:ins>
          </w:p>
          <w:p w14:paraId="12AAC3F4" w14:textId="77777777" w:rsidR="00523257" w:rsidRPr="0050547E" w:rsidRDefault="00523257" w:rsidP="0065304E">
            <w:pPr>
              <w:rPr>
                <w:ins w:id="370" w:author="korisnik" w:date="2022-04-13T09:41:00Z"/>
              </w:rPr>
            </w:pPr>
          </w:p>
        </w:tc>
        <w:tc>
          <w:tcPr>
            <w:tcW w:w="0" w:type="auto"/>
            <w:gridSpan w:val="2"/>
            <w:vMerge/>
            <w:vAlign w:val="center"/>
          </w:tcPr>
          <w:p w14:paraId="3C2C10DA" w14:textId="77777777" w:rsidR="00523257" w:rsidRPr="0050547E" w:rsidRDefault="00523257" w:rsidP="0065304E">
            <w:pPr>
              <w:jc w:val="both"/>
              <w:rPr>
                <w:ins w:id="371" w:author="korisnik" w:date="2022-04-13T09:41:00Z"/>
              </w:rPr>
            </w:pPr>
          </w:p>
        </w:tc>
      </w:tr>
      <w:tr w:rsidR="00523257" w:rsidRPr="0050547E" w14:paraId="474A35F0" w14:textId="77777777" w:rsidTr="006D0425">
        <w:trPr>
          <w:trHeight w:val="708"/>
          <w:ins w:id="372" w:author="korisnik" w:date="2022-04-13T09:41:00Z"/>
        </w:trPr>
        <w:tc>
          <w:tcPr>
            <w:tcW w:w="0" w:type="auto"/>
            <w:vMerge/>
            <w:vAlign w:val="center"/>
          </w:tcPr>
          <w:p w14:paraId="722E5268" w14:textId="77777777" w:rsidR="00523257" w:rsidRPr="0050547E" w:rsidRDefault="00523257" w:rsidP="0065304E">
            <w:pPr>
              <w:rPr>
                <w:ins w:id="373" w:author="korisnik" w:date="2022-04-13T09:41:00Z"/>
              </w:rPr>
            </w:pPr>
          </w:p>
        </w:tc>
        <w:tc>
          <w:tcPr>
            <w:tcW w:w="0" w:type="auto"/>
            <w:vMerge/>
            <w:vAlign w:val="center"/>
          </w:tcPr>
          <w:p w14:paraId="761C4768" w14:textId="77777777" w:rsidR="00523257" w:rsidRPr="0050547E" w:rsidRDefault="00523257" w:rsidP="0065304E">
            <w:pPr>
              <w:rPr>
                <w:ins w:id="374" w:author="korisnik" w:date="2022-04-13T09:41:00Z"/>
              </w:rPr>
            </w:pPr>
          </w:p>
        </w:tc>
        <w:tc>
          <w:tcPr>
            <w:tcW w:w="0" w:type="auto"/>
            <w:vAlign w:val="center"/>
          </w:tcPr>
          <w:p w14:paraId="35EC4E41" w14:textId="77777777" w:rsidR="00523257" w:rsidRPr="0050547E" w:rsidRDefault="00523257" w:rsidP="0065304E">
            <w:pPr>
              <w:rPr>
                <w:ins w:id="375" w:author="korisnik" w:date="2022-04-13T09:41:00Z"/>
              </w:rPr>
            </w:pPr>
            <w:ins w:id="376" w:author="korisnik" w:date="2022-04-13T09:41:00Z">
              <w:r w:rsidRPr="0050547E">
                <w:rPr>
                  <w:bCs/>
                </w:rPr>
                <w:t xml:space="preserve">Agencija za mobilnost i programe EU –Nacionalna agencija/provedbeno tijelo </w:t>
              </w:r>
            </w:ins>
          </w:p>
        </w:tc>
        <w:tc>
          <w:tcPr>
            <w:tcW w:w="0" w:type="auto"/>
            <w:gridSpan w:val="2"/>
            <w:vMerge/>
            <w:vAlign w:val="center"/>
          </w:tcPr>
          <w:p w14:paraId="4582D5A0" w14:textId="77777777" w:rsidR="00523257" w:rsidRPr="0050547E" w:rsidRDefault="00523257" w:rsidP="0065304E">
            <w:pPr>
              <w:jc w:val="both"/>
              <w:rPr>
                <w:ins w:id="377" w:author="korisnik" w:date="2022-04-13T09:41:00Z"/>
              </w:rPr>
            </w:pPr>
          </w:p>
        </w:tc>
      </w:tr>
      <w:tr w:rsidR="00523257" w:rsidRPr="0050547E" w14:paraId="057BA661" w14:textId="77777777" w:rsidTr="006D0425">
        <w:trPr>
          <w:trHeight w:val="974"/>
          <w:ins w:id="378" w:author="korisnik" w:date="2022-04-13T09:41:00Z"/>
        </w:trPr>
        <w:tc>
          <w:tcPr>
            <w:tcW w:w="0" w:type="auto"/>
            <w:vAlign w:val="center"/>
          </w:tcPr>
          <w:p w14:paraId="050417BA" w14:textId="77777777" w:rsidR="00523257" w:rsidRPr="0050547E" w:rsidDel="00E45E3A" w:rsidRDefault="00523257" w:rsidP="0065304E">
            <w:pPr>
              <w:rPr>
                <w:ins w:id="379" w:author="korisnik" w:date="2022-04-13T09:41:00Z"/>
              </w:rPr>
            </w:pPr>
            <w:ins w:id="380" w:author="korisnik" w:date="2022-04-13T09:41:00Z">
              <w:r w:rsidRPr="0050547E">
                <w:t>10.</w:t>
              </w:r>
            </w:ins>
          </w:p>
        </w:tc>
        <w:tc>
          <w:tcPr>
            <w:tcW w:w="0" w:type="auto"/>
            <w:vAlign w:val="center"/>
          </w:tcPr>
          <w:p w14:paraId="090EDE64" w14:textId="77777777" w:rsidR="00523257" w:rsidRPr="0050547E" w:rsidRDefault="00523257" w:rsidP="0065304E">
            <w:pPr>
              <w:rPr>
                <w:ins w:id="381" w:author="korisnik" w:date="2022-04-13T09:41:00Z"/>
              </w:rPr>
            </w:pPr>
            <w:ins w:id="382" w:author="korisnik" w:date="2022-04-13T09:41:00Z">
              <w:r w:rsidRPr="0050547E">
                <w:t>Svemirski program Unije</w:t>
              </w:r>
            </w:ins>
          </w:p>
          <w:p w14:paraId="1A764F10" w14:textId="77777777" w:rsidR="00523257" w:rsidRPr="0050547E" w:rsidRDefault="00523257" w:rsidP="0065304E">
            <w:pPr>
              <w:rPr>
                <w:ins w:id="383" w:author="korisnik" w:date="2022-04-13T09:41:00Z"/>
              </w:rPr>
            </w:pPr>
            <w:ins w:id="384" w:author="korisnik" w:date="2022-04-13T09:41:00Z">
              <w:r w:rsidRPr="0050547E">
                <w:t xml:space="preserve"> </w:t>
              </w:r>
              <w:r w:rsidRPr="0050547E">
                <w:rPr>
                  <w:i/>
                  <w:iCs/>
                </w:rPr>
                <w:t>(Union Space Programme)</w:t>
              </w:r>
            </w:ins>
          </w:p>
        </w:tc>
        <w:tc>
          <w:tcPr>
            <w:tcW w:w="0" w:type="auto"/>
            <w:vAlign w:val="center"/>
          </w:tcPr>
          <w:p w14:paraId="47C3DD26" w14:textId="77777777" w:rsidR="00523257" w:rsidRPr="0050547E" w:rsidRDefault="00523257" w:rsidP="0065304E">
            <w:pPr>
              <w:rPr>
                <w:ins w:id="385" w:author="korisnik" w:date="2022-04-13T09:41:00Z"/>
              </w:rPr>
            </w:pPr>
            <w:ins w:id="386" w:author="korisnik" w:date="2022-04-13T09:41:00Z">
              <w:r w:rsidRPr="0050547E">
                <w:t>Ministarstvo znanosti i obrazovanja</w:t>
              </w:r>
            </w:ins>
          </w:p>
        </w:tc>
        <w:tc>
          <w:tcPr>
            <w:tcW w:w="0" w:type="auto"/>
            <w:gridSpan w:val="2"/>
            <w:vAlign w:val="center"/>
          </w:tcPr>
          <w:p w14:paraId="4007C775" w14:textId="77777777" w:rsidR="00523257" w:rsidRPr="0050547E" w:rsidRDefault="00523257" w:rsidP="0065304E">
            <w:pPr>
              <w:jc w:val="both"/>
              <w:rPr>
                <w:ins w:id="387" w:author="korisnik" w:date="2022-04-13T09:41:00Z"/>
              </w:rPr>
            </w:pPr>
            <w:ins w:id="388" w:author="korisnik" w:date="2022-04-13T09:41:00Z">
              <w:r w:rsidRPr="0050547E">
                <w:t xml:space="preserve">Ministarstvo mora, prometa i infrastrukture - nadležni za Galileo </w:t>
              </w:r>
            </w:ins>
          </w:p>
        </w:tc>
      </w:tr>
      <w:tr w:rsidR="00523257" w:rsidRPr="0050547E" w14:paraId="1833115E" w14:textId="77777777" w:rsidTr="006D0425">
        <w:trPr>
          <w:trHeight w:val="1130"/>
          <w:ins w:id="389" w:author="korisnik" w:date="2022-04-13T09:41:00Z"/>
        </w:trPr>
        <w:tc>
          <w:tcPr>
            <w:tcW w:w="0" w:type="auto"/>
            <w:vAlign w:val="center"/>
          </w:tcPr>
          <w:p w14:paraId="73AA86AA" w14:textId="77777777" w:rsidR="00523257" w:rsidRPr="0050547E" w:rsidRDefault="00523257" w:rsidP="0065304E">
            <w:pPr>
              <w:rPr>
                <w:ins w:id="390" w:author="korisnik" w:date="2022-04-13T09:41:00Z"/>
              </w:rPr>
            </w:pPr>
            <w:ins w:id="391" w:author="korisnik" w:date="2022-04-13T09:41:00Z">
              <w:r w:rsidRPr="0050547E">
                <w:t>11.</w:t>
              </w:r>
            </w:ins>
          </w:p>
        </w:tc>
        <w:tc>
          <w:tcPr>
            <w:tcW w:w="0" w:type="auto"/>
            <w:vAlign w:val="center"/>
          </w:tcPr>
          <w:p w14:paraId="6FFD2722" w14:textId="77777777" w:rsidR="00523257" w:rsidRPr="0050547E" w:rsidRDefault="00523257" w:rsidP="0065304E">
            <w:pPr>
              <w:rPr>
                <w:ins w:id="392" w:author="korisnik" w:date="2022-04-13T09:41:00Z"/>
              </w:rPr>
            </w:pPr>
            <w:ins w:id="393" w:author="korisnik" w:date="2022-04-13T09:41:00Z">
              <w:r w:rsidRPr="0050547E">
                <w:t xml:space="preserve">LIFE </w:t>
              </w:r>
            </w:ins>
          </w:p>
          <w:p w14:paraId="5DD33B76" w14:textId="77777777" w:rsidR="00523257" w:rsidRPr="0050547E" w:rsidRDefault="00523257" w:rsidP="0065304E">
            <w:pPr>
              <w:rPr>
                <w:ins w:id="394" w:author="korisnik" w:date="2022-04-13T09:41:00Z"/>
              </w:rPr>
            </w:pPr>
            <w:ins w:id="395" w:author="korisnik" w:date="2022-04-13T09:41:00Z">
              <w:r w:rsidRPr="0050547E">
                <w:rPr>
                  <w:i/>
                  <w:iCs/>
                </w:rPr>
                <w:t>(LIFE Programme)</w:t>
              </w:r>
            </w:ins>
          </w:p>
        </w:tc>
        <w:tc>
          <w:tcPr>
            <w:tcW w:w="0" w:type="auto"/>
            <w:vAlign w:val="center"/>
          </w:tcPr>
          <w:p w14:paraId="0B9CFE4E" w14:textId="77777777" w:rsidR="00523257" w:rsidRPr="0050547E" w:rsidRDefault="00523257" w:rsidP="0065304E">
            <w:pPr>
              <w:rPr>
                <w:ins w:id="396" w:author="korisnik" w:date="2022-04-13T09:41:00Z"/>
              </w:rPr>
            </w:pPr>
            <w:ins w:id="397" w:author="korisnik" w:date="2022-04-13T09:41:00Z">
              <w:r w:rsidRPr="0050547E">
                <w:t>Ministarstvo gospodarstva i održivog razvoja</w:t>
              </w:r>
            </w:ins>
          </w:p>
        </w:tc>
        <w:tc>
          <w:tcPr>
            <w:tcW w:w="0" w:type="auto"/>
            <w:gridSpan w:val="2"/>
            <w:vAlign w:val="center"/>
          </w:tcPr>
          <w:p w14:paraId="20D4A10C" w14:textId="77777777" w:rsidR="00523257" w:rsidRPr="0050547E" w:rsidRDefault="00523257" w:rsidP="0065304E">
            <w:pPr>
              <w:jc w:val="both"/>
              <w:rPr>
                <w:ins w:id="398" w:author="korisnik" w:date="2022-04-13T09:41:00Z"/>
              </w:rPr>
            </w:pPr>
            <w:ins w:id="399" w:author="korisnik" w:date="2022-04-13T09:41:00Z">
              <w:r w:rsidRPr="0050547E">
                <w:t>-</w:t>
              </w:r>
            </w:ins>
          </w:p>
        </w:tc>
      </w:tr>
      <w:tr w:rsidR="00523257" w:rsidRPr="0050547E" w14:paraId="18EB93AC" w14:textId="77777777" w:rsidTr="006D0425">
        <w:trPr>
          <w:trHeight w:val="416"/>
          <w:ins w:id="400" w:author="korisnik" w:date="2022-04-13T09:41:00Z"/>
        </w:trPr>
        <w:tc>
          <w:tcPr>
            <w:tcW w:w="0" w:type="auto"/>
            <w:vAlign w:val="center"/>
          </w:tcPr>
          <w:p w14:paraId="7A2E0BFA" w14:textId="77777777" w:rsidR="00523257" w:rsidRPr="0050547E" w:rsidRDefault="00523257" w:rsidP="0065304E">
            <w:pPr>
              <w:rPr>
                <w:ins w:id="401" w:author="korisnik" w:date="2022-04-13T09:41:00Z"/>
              </w:rPr>
            </w:pPr>
            <w:ins w:id="402" w:author="korisnik" w:date="2022-04-13T09:41:00Z">
              <w:r w:rsidRPr="0050547E">
                <w:t>12.</w:t>
              </w:r>
            </w:ins>
          </w:p>
        </w:tc>
        <w:tc>
          <w:tcPr>
            <w:tcW w:w="0" w:type="auto"/>
            <w:vAlign w:val="center"/>
          </w:tcPr>
          <w:p w14:paraId="538E64F0" w14:textId="77777777" w:rsidR="00523257" w:rsidRPr="0050547E" w:rsidRDefault="00523257" w:rsidP="0065304E">
            <w:pPr>
              <w:rPr>
                <w:ins w:id="403" w:author="korisnik" w:date="2022-04-13T09:41:00Z"/>
              </w:rPr>
            </w:pPr>
            <w:ins w:id="404" w:author="korisnik" w:date="2022-04-13T09:41:00Z">
              <w:r w:rsidRPr="0050547E">
                <w:t xml:space="preserve">Carina </w:t>
              </w:r>
            </w:ins>
          </w:p>
          <w:p w14:paraId="18C3336A" w14:textId="77777777" w:rsidR="00523257" w:rsidRPr="0050547E" w:rsidRDefault="00523257" w:rsidP="0065304E">
            <w:pPr>
              <w:rPr>
                <w:ins w:id="405" w:author="korisnik" w:date="2022-04-13T09:41:00Z"/>
              </w:rPr>
            </w:pPr>
            <w:ins w:id="406" w:author="korisnik" w:date="2022-04-13T09:41:00Z">
              <w:r w:rsidRPr="0050547E">
                <w:rPr>
                  <w:i/>
                  <w:iCs/>
                </w:rPr>
                <w:t>(Customs Programme)</w:t>
              </w:r>
              <w:r w:rsidRPr="0050547E">
                <w:t xml:space="preserve"> </w:t>
              </w:r>
            </w:ins>
          </w:p>
        </w:tc>
        <w:tc>
          <w:tcPr>
            <w:tcW w:w="0" w:type="auto"/>
            <w:vAlign w:val="center"/>
          </w:tcPr>
          <w:p w14:paraId="13983663" w14:textId="77777777" w:rsidR="00523257" w:rsidRPr="0050547E" w:rsidRDefault="00523257" w:rsidP="0065304E">
            <w:pPr>
              <w:rPr>
                <w:ins w:id="407" w:author="korisnik" w:date="2022-04-13T09:41:00Z"/>
              </w:rPr>
            </w:pPr>
            <w:ins w:id="408" w:author="korisnik" w:date="2022-04-13T09:41:00Z">
              <w:r w:rsidRPr="0050547E">
                <w:rPr>
                  <w:bCs/>
                </w:rPr>
                <w:t>Ministarstvo financija – Carinska uprava</w:t>
              </w:r>
            </w:ins>
          </w:p>
        </w:tc>
        <w:tc>
          <w:tcPr>
            <w:tcW w:w="0" w:type="auto"/>
            <w:gridSpan w:val="2"/>
            <w:vAlign w:val="center"/>
          </w:tcPr>
          <w:p w14:paraId="516B3560" w14:textId="77777777" w:rsidR="00523257" w:rsidRPr="0050547E" w:rsidRDefault="00523257" w:rsidP="0065304E">
            <w:pPr>
              <w:jc w:val="both"/>
              <w:rPr>
                <w:ins w:id="409" w:author="korisnik" w:date="2022-04-13T09:41:00Z"/>
              </w:rPr>
            </w:pPr>
            <w:ins w:id="410" w:author="korisnik" w:date="2022-04-13T09:41:00Z">
              <w:r w:rsidRPr="0050547E">
                <w:rPr>
                  <w:bCs/>
                </w:rPr>
                <w:t>Ministarstvo financija – Carinska uprava</w:t>
              </w:r>
            </w:ins>
          </w:p>
        </w:tc>
      </w:tr>
      <w:tr w:rsidR="00523257" w:rsidRPr="0050547E" w14:paraId="73C9EC5F" w14:textId="77777777" w:rsidTr="006D0425">
        <w:trPr>
          <w:ins w:id="411" w:author="korisnik" w:date="2022-04-13T09:41:00Z"/>
        </w:trPr>
        <w:tc>
          <w:tcPr>
            <w:tcW w:w="0" w:type="auto"/>
            <w:vAlign w:val="center"/>
          </w:tcPr>
          <w:p w14:paraId="208CE143" w14:textId="77777777" w:rsidR="00523257" w:rsidRPr="0050547E" w:rsidRDefault="00523257" w:rsidP="0065304E">
            <w:pPr>
              <w:rPr>
                <w:ins w:id="412" w:author="korisnik" w:date="2022-04-13T09:41:00Z"/>
              </w:rPr>
            </w:pPr>
            <w:ins w:id="413" w:author="korisnik" w:date="2022-04-13T09:41:00Z">
              <w:r w:rsidRPr="0050547E">
                <w:t>13.</w:t>
              </w:r>
            </w:ins>
          </w:p>
        </w:tc>
        <w:tc>
          <w:tcPr>
            <w:tcW w:w="0" w:type="auto"/>
            <w:vAlign w:val="center"/>
          </w:tcPr>
          <w:p w14:paraId="57AA8E85" w14:textId="77777777" w:rsidR="00523257" w:rsidRPr="0050547E" w:rsidRDefault="00523257" w:rsidP="0065304E">
            <w:pPr>
              <w:rPr>
                <w:ins w:id="414" w:author="korisnik" w:date="2022-04-13T09:41:00Z"/>
              </w:rPr>
            </w:pPr>
            <w:ins w:id="415" w:author="korisnik" w:date="2022-04-13T09:41:00Z">
              <w:r w:rsidRPr="0050547E">
                <w:t xml:space="preserve">Fiscalis </w:t>
              </w:r>
            </w:ins>
          </w:p>
          <w:p w14:paraId="452A7396" w14:textId="77777777" w:rsidR="00523257" w:rsidRPr="0050547E" w:rsidRDefault="00523257" w:rsidP="0065304E">
            <w:pPr>
              <w:rPr>
                <w:ins w:id="416" w:author="korisnik" w:date="2022-04-13T09:41:00Z"/>
              </w:rPr>
            </w:pPr>
            <w:ins w:id="417" w:author="korisnik" w:date="2022-04-13T09:41:00Z">
              <w:r w:rsidRPr="0050547E">
                <w:rPr>
                  <w:i/>
                  <w:iCs/>
                </w:rPr>
                <w:t>(Fiscalis Programme)</w:t>
              </w:r>
            </w:ins>
          </w:p>
        </w:tc>
        <w:tc>
          <w:tcPr>
            <w:tcW w:w="0" w:type="auto"/>
            <w:vAlign w:val="center"/>
          </w:tcPr>
          <w:p w14:paraId="08A11138" w14:textId="77777777" w:rsidR="00523257" w:rsidRPr="0050547E" w:rsidRDefault="00523257" w:rsidP="0065304E">
            <w:pPr>
              <w:rPr>
                <w:ins w:id="418" w:author="korisnik" w:date="2022-04-13T09:41:00Z"/>
              </w:rPr>
            </w:pPr>
            <w:ins w:id="419" w:author="korisnik" w:date="2022-04-13T09:41:00Z">
              <w:r w:rsidRPr="0050547E">
                <w:rPr>
                  <w:bCs/>
                </w:rPr>
                <w:t>Ministarstvo financija – Porezna uprava</w:t>
              </w:r>
            </w:ins>
          </w:p>
        </w:tc>
        <w:tc>
          <w:tcPr>
            <w:tcW w:w="0" w:type="auto"/>
            <w:gridSpan w:val="2"/>
            <w:vAlign w:val="center"/>
          </w:tcPr>
          <w:p w14:paraId="261E4F03" w14:textId="77777777" w:rsidR="00523257" w:rsidRPr="0050547E" w:rsidRDefault="00523257" w:rsidP="0065304E">
            <w:pPr>
              <w:jc w:val="both"/>
              <w:rPr>
                <w:ins w:id="420" w:author="korisnik" w:date="2022-04-13T09:41:00Z"/>
              </w:rPr>
            </w:pPr>
            <w:ins w:id="421" w:author="korisnik" w:date="2022-04-13T09:41:00Z">
              <w:r w:rsidRPr="0050547E">
                <w:t>-</w:t>
              </w:r>
            </w:ins>
          </w:p>
        </w:tc>
      </w:tr>
      <w:tr w:rsidR="00523257" w:rsidRPr="0050547E" w14:paraId="439D558B" w14:textId="77777777" w:rsidTr="006D0425">
        <w:trPr>
          <w:ins w:id="422" w:author="korisnik" w:date="2022-04-13T09:41:00Z"/>
        </w:trPr>
        <w:tc>
          <w:tcPr>
            <w:tcW w:w="0" w:type="auto"/>
            <w:vAlign w:val="center"/>
          </w:tcPr>
          <w:p w14:paraId="247DE0E4" w14:textId="77777777" w:rsidR="00523257" w:rsidRPr="0050547E" w:rsidRDefault="00523257" w:rsidP="0065304E">
            <w:pPr>
              <w:rPr>
                <w:ins w:id="423" w:author="korisnik" w:date="2022-04-13T09:41:00Z"/>
              </w:rPr>
            </w:pPr>
            <w:ins w:id="424" w:author="korisnik" w:date="2022-04-13T09:41:00Z">
              <w:r w:rsidRPr="0050547E">
                <w:t>14.</w:t>
              </w:r>
            </w:ins>
          </w:p>
        </w:tc>
        <w:tc>
          <w:tcPr>
            <w:tcW w:w="0" w:type="auto"/>
            <w:vAlign w:val="center"/>
          </w:tcPr>
          <w:p w14:paraId="0C293F5B" w14:textId="77777777" w:rsidR="00523257" w:rsidRPr="0050547E" w:rsidRDefault="00523257" w:rsidP="0065304E">
            <w:pPr>
              <w:rPr>
                <w:ins w:id="425" w:author="korisnik" w:date="2022-04-13T09:41:00Z"/>
              </w:rPr>
            </w:pPr>
            <w:ins w:id="426" w:author="korisnik" w:date="2022-04-13T09:41:00Z">
              <w:r w:rsidRPr="0050547E">
                <w:t>Program Unije za borbu protiv prijevara</w:t>
              </w:r>
            </w:ins>
          </w:p>
          <w:p w14:paraId="25704633" w14:textId="77777777" w:rsidR="00523257" w:rsidRPr="0050547E" w:rsidRDefault="00523257" w:rsidP="0065304E">
            <w:pPr>
              <w:rPr>
                <w:ins w:id="427" w:author="korisnik" w:date="2022-04-13T09:41:00Z"/>
                <w:i/>
                <w:iCs/>
              </w:rPr>
            </w:pPr>
            <w:ins w:id="428" w:author="korisnik" w:date="2022-04-13T09:41:00Z">
              <w:r w:rsidRPr="0050547E">
                <w:rPr>
                  <w:i/>
                  <w:iCs/>
                </w:rPr>
                <w:t>(Union Anti Fraud Programme)</w:t>
              </w:r>
            </w:ins>
          </w:p>
        </w:tc>
        <w:tc>
          <w:tcPr>
            <w:tcW w:w="0" w:type="auto"/>
            <w:vAlign w:val="center"/>
          </w:tcPr>
          <w:p w14:paraId="5F41D895" w14:textId="77777777" w:rsidR="00523257" w:rsidRPr="0050547E" w:rsidRDefault="00523257" w:rsidP="0065304E">
            <w:pPr>
              <w:rPr>
                <w:ins w:id="429" w:author="korisnik" w:date="2022-04-13T09:41:00Z"/>
              </w:rPr>
            </w:pPr>
            <w:ins w:id="430" w:author="korisnik" w:date="2022-04-13T09:41:00Z">
              <w:r w:rsidRPr="0050547E">
                <w:rPr>
                  <w:bCs/>
                </w:rPr>
                <w:t>Ministarstvo financija – Carinska uprava</w:t>
              </w:r>
            </w:ins>
          </w:p>
        </w:tc>
        <w:tc>
          <w:tcPr>
            <w:tcW w:w="0" w:type="auto"/>
            <w:gridSpan w:val="2"/>
            <w:vAlign w:val="center"/>
          </w:tcPr>
          <w:p w14:paraId="7C1EC5F5" w14:textId="77777777" w:rsidR="00523257" w:rsidRPr="0050547E" w:rsidRDefault="00523257" w:rsidP="0065304E">
            <w:pPr>
              <w:jc w:val="both"/>
              <w:rPr>
                <w:ins w:id="431" w:author="korisnik" w:date="2022-04-13T09:41:00Z"/>
              </w:rPr>
            </w:pPr>
            <w:ins w:id="432" w:author="korisnik" w:date="2022-04-13T09:41:00Z">
              <w:r w:rsidRPr="0050547E">
                <w:rPr>
                  <w:bCs/>
                </w:rPr>
                <w:t xml:space="preserve">Ministarstvo financija </w:t>
              </w:r>
            </w:ins>
          </w:p>
        </w:tc>
      </w:tr>
      <w:tr w:rsidR="00523257" w:rsidRPr="0050547E" w14:paraId="2D3703D3" w14:textId="77777777" w:rsidTr="006D0425">
        <w:trPr>
          <w:trHeight w:val="53"/>
          <w:ins w:id="433" w:author="korisnik" w:date="2022-04-13T09:41:00Z"/>
        </w:trPr>
        <w:tc>
          <w:tcPr>
            <w:tcW w:w="0" w:type="auto"/>
            <w:vAlign w:val="center"/>
          </w:tcPr>
          <w:p w14:paraId="05E793FC" w14:textId="77777777" w:rsidR="00523257" w:rsidRPr="0050547E" w:rsidRDefault="00523257" w:rsidP="0065304E">
            <w:pPr>
              <w:rPr>
                <w:ins w:id="434" w:author="korisnik" w:date="2022-04-13T09:41:00Z"/>
              </w:rPr>
            </w:pPr>
            <w:ins w:id="435" w:author="korisnik" w:date="2022-04-13T09:41:00Z">
              <w:r w:rsidRPr="0050547E">
                <w:t>15.</w:t>
              </w:r>
            </w:ins>
          </w:p>
        </w:tc>
        <w:tc>
          <w:tcPr>
            <w:tcW w:w="0" w:type="auto"/>
            <w:vAlign w:val="center"/>
          </w:tcPr>
          <w:p w14:paraId="2024DFE6" w14:textId="77777777" w:rsidR="00523257" w:rsidRPr="0050547E" w:rsidRDefault="00523257" w:rsidP="0065304E">
            <w:pPr>
              <w:pStyle w:val="Default"/>
              <w:rPr>
                <w:ins w:id="436" w:author="korisnik" w:date="2022-04-13T09:41:00Z"/>
              </w:rPr>
            </w:pPr>
            <w:ins w:id="437" w:author="korisnik" w:date="2022-04-13T09:41:00Z">
              <w:r w:rsidRPr="0050547E">
                <w:t xml:space="preserve">Mehanizam Unije za civilnu zaštitu </w:t>
              </w:r>
            </w:ins>
          </w:p>
          <w:p w14:paraId="41AE3A9E" w14:textId="77777777" w:rsidR="00523257" w:rsidRPr="0050547E" w:rsidRDefault="00523257" w:rsidP="0065304E">
            <w:pPr>
              <w:rPr>
                <w:ins w:id="438" w:author="korisnik" w:date="2022-04-13T09:41:00Z"/>
                <w:i/>
                <w:iCs/>
              </w:rPr>
            </w:pPr>
            <w:ins w:id="439" w:author="korisnik" w:date="2022-04-13T09:41:00Z">
              <w:r w:rsidRPr="0050547E">
                <w:rPr>
                  <w:i/>
                  <w:iCs/>
                </w:rPr>
                <w:t>(Union Civil Protection Mechanism Programme)</w:t>
              </w:r>
              <w:r w:rsidRPr="0050547E">
                <w:t xml:space="preserve">  </w:t>
              </w:r>
            </w:ins>
          </w:p>
        </w:tc>
        <w:tc>
          <w:tcPr>
            <w:tcW w:w="0" w:type="auto"/>
            <w:vAlign w:val="center"/>
          </w:tcPr>
          <w:p w14:paraId="540BA4DA" w14:textId="77777777" w:rsidR="00523257" w:rsidRPr="0050547E" w:rsidRDefault="00523257" w:rsidP="0065304E">
            <w:pPr>
              <w:rPr>
                <w:ins w:id="440" w:author="korisnik" w:date="2022-04-13T09:41:00Z"/>
              </w:rPr>
            </w:pPr>
            <w:ins w:id="441" w:author="korisnik" w:date="2022-04-13T09:41:00Z">
              <w:r w:rsidRPr="0050547E">
                <w:t xml:space="preserve">Ministarstvo unutarnjih poslova </w:t>
              </w:r>
            </w:ins>
          </w:p>
        </w:tc>
        <w:tc>
          <w:tcPr>
            <w:tcW w:w="0" w:type="auto"/>
            <w:gridSpan w:val="2"/>
            <w:vAlign w:val="center"/>
          </w:tcPr>
          <w:p w14:paraId="5DC016C9" w14:textId="77777777" w:rsidR="00523257" w:rsidRPr="0050547E" w:rsidRDefault="00523257" w:rsidP="0065304E">
            <w:pPr>
              <w:jc w:val="both"/>
              <w:rPr>
                <w:ins w:id="442" w:author="korisnik" w:date="2022-04-13T09:41:00Z"/>
              </w:rPr>
            </w:pPr>
            <w:ins w:id="443" w:author="korisnik" w:date="2022-04-13T09:41:00Z">
              <w:r w:rsidRPr="0050547E">
                <w:t>-</w:t>
              </w:r>
            </w:ins>
          </w:p>
        </w:tc>
      </w:tr>
      <w:tr w:rsidR="00523257" w:rsidRPr="0050547E" w14:paraId="7C15BE73" w14:textId="77777777" w:rsidTr="006D0425">
        <w:trPr>
          <w:trHeight w:val="53"/>
          <w:ins w:id="444" w:author="korisnik" w:date="2022-04-13T09:41:00Z"/>
        </w:trPr>
        <w:tc>
          <w:tcPr>
            <w:tcW w:w="0" w:type="auto"/>
            <w:vAlign w:val="center"/>
          </w:tcPr>
          <w:p w14:paraId="329A7139" w14:textId="77777777" w:rsidR="00523257" w:rsidRPr="0050547E" w:rsidRDefault="00523257" w:rsidP="0065304E">
            <w:pPr>
              <w:rPr>
                <w:ins w:id="445" w:author="korisnik" w:date="2022-04-13T09:41:00Z"/>
              </w:rPr>
            </w:pPr>
            <w:ins w:id="446" w:author="korisnik" w:date="2022-04-13T09:41:00Z">
              <w:r w:rsidRPr="0050547E">
                <w:t>16.</w:t>
              </w:r>
            </w:ins>
          </w:p>
        </w:tc>
        <w:tc>
          <w:tcPr>
            <w:tcW w:w="0" w:type="auto"/>
          </w:tcPr>
          <w:p w14:paraId="69F65AB1" w14:textId="77777777" w:rsidR="00523257" w:rsidRPr="0050547E" w:rsidRDefault="00523257" w:rsidP="0065304E">
            <w:pPr>
              <w:rPr>
                <w:ins w:id="447" w:author="korisnik" w:date="2022-04-13T09:41:00Z"/>
              </w:rPr>
            </w:pPr>
            <w:ins w:id="448" w:author="korisnik" w:date="2022-04-13T09:41:00Z">
              <w:r w:rsidRPr="0050547E">
                <w:t xml:space="preserve">Periklo IV </w:t>
              </w:r>
            </w:ins>
          </w:p>
          <w:p w14:paraId="2B0220FA" w14:textId="77777777" w:rsidR="00523257" w:rsidRPr="0050547E" w:rsidRDefault="00523257" w:rsidP="0065304E">
            <w:pPr>
              <w:rPr>
                <w:ins w:id="449" w:author="korisnik" w:date="2022-04-13T09:41:00Z"/>
              </w:rPr>
            </w:pPr>
            <w:ins w:id="450" w:author="korisnik" w:date="2022-04-13T09:41:00Z">
              <w:r w:rsidRPr="0050547E">
                <w:rPr>
                  <w:i/>
                  <w:iCs/>
                </w:rPr>
                <w:t>(Pericles IV Programme)</w:t>
              </w:r>
            </w:ins>
          </w:p>
        </w:tc>
        <w:tc>
          <w:tcPr>
            <w:tcW w:w="0" w:type="auto"/>
            <w:vAlign w:val="center"/>
          </w:tcPr>
          <w:p w14:paraId="0BB7E726" w14:textId="77777777" w:rsidR="00523257" w:rsidRPr="0050547E" w:rsidRDefault="00523257" w:rsidP="0065304E">
            <w:pPr>
              <w:rPr>
                <w:ins w:id="451" w:author="korisnik" w:date="2022-04-13T09:41:00Z"/>
              </w:rPr>
            </w:pPr>
            <w:ins w:id="452" w:author="korisnik" w:date="2022-04-13T09:41:00Z">
              <w:r w:rsidRPr="0050547E">
                <w:t>Hrvatska narodna banka</w:t>
              </w:r>
            </w:ins>
          </w:p>
        </w:tc>
        <w:tc>
          <w:tcPr>
            <w:tcW w:w="0" w:type="auto"/>
            <w:gridSpan w:val="2"/>
            <w:vAlign w:val="center"/>
          </w:tcPr>
          <w:p w14:paraId="292B457E" w14:textId="77777777" w:rsidR="00523257" w:rsidRPr="0050547E" w:rsidRDefault="00523257" w:rsidP="0065304E">
            <w:pPr>
              <w:jc w:val="both"/>
              <w:rPr>
                <w:ins w:id="453" w:author="korisnik" w:date="2022-04-13T09:41:00Z"/>
                <w:bCs/>
              </w:rPr>
            </w:pPr>
            <w:ins w:id="454" w:author="korisnik" w:date="2022-04-13T09:41:00Z">
              <w:r w:rsidRPr="0050547E">
                <w:rPr>
                  <w:bCs/>
                </w:rPr>
                <w:t>-</w:t>
              </w:r>
            </w:ins>
          </w:p>
        </w:tc>
      </w:tr>
    </w:tbl>
    <w:p w14:paraId="3858ED70" w14:textId="59262847" w:rsidR="00523257" w:rsidRPr="0050547E" w:rsidRDefault="00523257" w:rsidP="00523257">
      <w:pPr>
        <w:jc w:val="both"/>
        <w:rPr>
          <w:ins w:id="455" w:author="korisnik" w:date="2022-04-13T09:41:00Z"/>
        </w:rPr>
      </w:pPr>
    </w:p>
    <w:p w14:paraId="1C05845C" w14:textId="77777777" w:rsidR="008C4FA8" w:rsidRPr="0050547E" w:rsidRDefault="008C4FA8" w:rsidP="008C4FA8">
      <w:pPr>
        <w:rPr>
          <w:ins w:id="456" w:author="korisnik" w:date="2022-04-13T09:41:00Z"/>
          <w:b/>
        </w:rPr>
      </w:pPr>
    </w:p>
    <w:p w14:paraId="0764264D" w14:textId="77777777" w:rsidR="008C4FA8" w:rsidRPr="0050547E" w:rsidRDefault="008C4FA8" w:rsidP="008C4FA8">
      <w:pPr>
        <w:rPr>
          <w:ins w:id="457" w:author="korisnik" w:date="2022-04-13T09:41:00Z"/>
          <w:b/>
        </w:rPr>
      </w:pPr>
    </w:p>
    <w:p w14:paraId="1DAF412B" w14:textId="77777777" w:rsidR="008C4FA8" w:rsidRPr="0050547E" w:rsidRDefault="008C4FA8" w:rsidP="008C4FA8">
      <w:pPr>
        <w:rPr>
          <w:ins w:id="458" w:author="korisnik" w:date="2022-04-13T09:41:00Z"/>
          <w:b/>
        </w:rPr>
      </w:pPr>
    </w:p>
    <w:p w14:paraId="5AA6B4E0" w14:textId="77777777" w:rsidR="008C4FA8" w:rsidRPr="0050547E" w:rsidRDefault="008C4FA8" w:rsidP="008C4FA8">
      <w:pPr>
        <w:rPr>
          <w:ins w:id="459" w:author="korisnik" w:date="2022-04-13T09:41:00Z"/>
          <w:b/>
        </w:rPr>
      </w:pPr>
    </w:p>
    <w:p w14:paraId="35A50FD0" w14:textId="3E34FB7F" w:rsidR="008C4FA8" w:rsidRPr="0050547E" w:rsidRDefault="00F95D2A" w:rsidP="007B1283">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jc w:val="left"/>
        <w:rPr>
          <w:ins w:id="460" w:author="korisnik" w:date="2022-04-13T09:41:00Z"/>
          <w:b/>
          <w:bCs/>
          <w:kern w:val="32"/>
        </w:rPr>
      </w:pPr>
      <w:ins w:id="461" w:author="korisnik" w:date="2022-04-13T09:41:00Z">
        <w:r w:rsidRPr="0050547E">
          <w:rPr>
            <w:rFonts w:eastAsia="Times New Roman"/>
            <w:b/>
            <w:bCs/>
            <w:color w:val="auto"/>
            <w:kern w:val="32"/>
            <w:sz w:val="24"/>
            <w:szCs w:val="24"/>
          </w:rPr>
          <w:t>Znakovi upozorenja na ozbiljne nepravilnosti</w:t>
        </w:r>
        <w:r w:rsidR="008C4FA8" w:rsidRPr="0050547E">
          <w:rPr>
            <w:rFonts w:eastAsia="Times New Roman"/>
            <w:b/>
            <w:bCs/>
            <w:color w:val="auto"/>
            <w:kern w:val="32"/>
            <w:sz w:val="24"/>
            <w:szCs w:val="24"/>
          </w:rPr>
          <w:t xml:space="preserve"> </w:t>
        </w:r>
      </w:ins>
    </w:p>
    <w:p w14:paraId="0A955B57" w14:textId="77777777" w:rsidR="008C4FA8" w:rsidRPr="0050547E" w:rsidRDefault="008C4FA8" w:rsidP="008C4FA8">
      <w:pPr>
        <w:rPr>
          <w:ins w:id="462" w:author="korisnik" w:date="2022-04-13T09:41:00Z"/>
          <w:b/>
        </w:rPr>
      </w:pPr>
    </w:p>
    <w:p w14:paraId="56B40211" w14:textId="6864A048" w:rsidR="001E6193" w:rsidRPr="0050547E" w:rsidRDefault="008C4FA8" w:rsidP="007B1283">
      <w:pPr>
        <w:jc w:val="both"/>
        <w:rPr>
          <w:ins w:id="463" w:author="korisnik" w:date="2022-04-13T09:41:00Z"/>
        </w:rPr>
      </w:pPr>
      <w:ins w:id="464" w:author="korisnik" w:date="2022-04-13T09:41:00Z">
        <w:r w:rsidRPr="0050547E">
          <w:t>U nastavku je dan pregled</w:t>
        </w:r>
        <w:r w:rsidR="00F95D2A" w:rsidRPr="0050547E">
          <w:t xml:space="preserve"> znakova upozorenja na ozbiljne nepravilnosti koji predstavlja indikativan popis, a kojeg KT minimalno jednom godišnje ažurira i </w:t>
        </w:r>
        <w:r w:rsidR="001E6193" w:rsidRPr="0050547E">
          <w:t xml:space="preserve">dostavlja na znanje svim tijelima uključenim u provedbu i praćenje NPOO-a. </w:t>
        </w:r>
      </w:ins>
    </w:p>
    <w:p w14:paraId="52C03D16" w14:textId="77777777" w:rsidR="001E6193" w:rsidRPr="0050547E" w:rsidRDefault="001E6193" w:rsidP="007B1283">
      <w:pPr>
        <w:jc w:val="both"/>
        <w:rPr>
          <w:ins w:id="465" w:author="korisnik" w:date="2022-04-13T09:41:00Z"/>
        </w:rPr>
      </w:pPr>
      <w:ins w:id="466" w:author="korisnik" w:date="2022-04-13T09:41:00Z">
        <w:r w:rsidRPr="0050547E">
          <w:t>Svi zaposlenici odnosno nadležni službenici koji provode poslove vezano za Dodjelu bespovratnih sredstava i Upravljanje ugovorima, moraju biti detaljno upoznati sa svim znakovima upozorenja. Također je potrebno da nadležni službenici, ali i rukovodeće razine svih uključenih institucija, budu upoznate sa sadržajima i odredbama sljedećih dokumenata:</w:t>
        </w:r>
      </w:ins>
    </w:p>
    <w:p w14:paraId="33F458F3" w14:textId="36BFE8F6" w:rsidR="001E6193" w:rsidRPr="0050547E" w:rsidRDefault="001E6193" w:rsidP="007B1283">
      <w:pPr>
        <w:jc w:val="both"/>
        <w:rPr>
          <w:ins w:id="467" w:author="korisnik" w:date="2022-04-13T09:41:00Z"/>
        </w:rPr>
      </w:pPr>
      <w:ins w:id="468" w:author="korisnik" w:date="2022-04-13T09:41:00Z">
        <w:r w:rsidRPr="0050547E">
          <w:t xml:space="preserve">1) Zakon o sprječavanju sukoba interesa  </w:t>
        </w:r>
        <w:r w:rsidR="001F06F0" w:rsidRPr="0050547E">
          <w:rPr>
            <w:rStyle w:val="FootnoteReference"/>
          </w:rPr>
          <w:footnoteReference w:id="2"/>
        </w:r>
      </w:ins>
    </w:p>
    <w:p w14:paraId="40052198" w14:textId="7A489E93" w:rsidR="001E6193" w:rsidRPr="0050547E" w:rsidRDefault="001E6193" w:rsidP="007B1283">
      <w:pPr>
        <w:jc w:val="both"/>
        <w:rPr>
          <w:ins w:id="471" w:author="korisnik" w:date="2022-04-13T09:41:00Z"/>
        </w:rPr>
      </w:pPr>
      <w:ins w:id="472" w:author="korisnik" w:date="2022-04-13T09:41:00Z">
        <w:r w:rsidRPr="0050547E">
          <w:t xml:space="preserve">2) Strategija sprječavanja korupcije za razdoblje od 2021. do 2030. godine </w:t>
        </w:r>
        <w:r w:rsidR="001F06F0" w:rsidRPr="0050547E">
          <w:rPr>
            <w:rStyle w:val="FootnoteReference"/>
          </w:rPr>
          <w:footnoteReference w:id="3"/>
        </w:r>
      </w:ins>
    </w:p>
    <w:p w14:paraId="1FE68A5B" w14:textId="67E7F0E1" w:rsidR="001E6193" w:rsidRPr="0050547E" w:rsidRDefault="001E6193" w:rsidP="007B1283">
      <w:pPr>
        <w:jc w:val="both"/>
        <w:rPr>
          <w:ins w:id="475" w:author="korisnik" w:date="2022-04-13T09:41:00Z"/>
        </w:rPr>
      </w:pPr>
      <w:ins w:id="476" w:author="korisnik" w:date="2022-04-13T09:41:00Z">
        <w:r w:rsidRPr="0050547E">
          <w:t xml:space="preserve">3) Zakon o sprječavanju pranja novca i financiranja terorizma </w:t>
        </w:r>
        <w:r w:rsidR="001F06F0" w:rsidRPr="0050547E">
          <w:rPr>
            <w:rStyle w:val="FootnoteReference"/>
          </w:rPr>
          <w:footnoteReference w:id="4"/>
        </w:r>
      </w:ins>
    </w:p>
    <w:p w14:paraId="13BB5840" w14:textId="65ED5AB8" w:rsidR="002D6E6F" w:rsidRPr="0050547E" w:rsidRDefault="002D2CA7" w:rsidP="007B1283">
      <w:pPr>
        <w:jc w:val="both"/>
        <w:rPr>
          <w:ins w:id="479" w:author="korisnik" w:date="2022-04-13T09:41:00Z"/>
        </w:rPr>
      </w:pPr>
      <w:ins w:id="480" w:author="korisnik" w:date="2022-04-13T09:41:00Z">
        <w:r w:rsidRPr="0050547E">
          <w:t xml:space="preserve">4) </w:t>
        </w:r>
        <w:r w:rsidR="001E6193" w:rsidRPr="0050547E">
          <w:t>Zakon o zaštiti prijavitelja nepravilnosti</w:t>
        </w:r>
        <w:r w:rsidR="001F06F0" w:rsidRPr="0050547E">
          <w:rPr>
            <w:rStyle w:val="FootnoteReference"/>
          </w:rPr>
          <w:footnoteReference w:id="5"/>
        </w:r>
      </w:ins>
    </w:p>
    <w:p w14:paraId="009D185E" w14:textId="6A3138BF" w:rsidR="00F95D2A" w:rsidRPr="0050547E" w:rsidRDefault="00F95D2A" w:rsidP="008C4FA8">
      <w:pPr>
        <w:rPr>
          <w:ins w:id="483" w:author="korisnik" w:date="2022-04-13T09:41:00Z"/>
          <w:b/>
        </w:rPr>
      </w:pPr>
    </w:p>
    <w:p w14:paraId="7D5AE1DB" w14:textId="77777777" w:rsidR="00F95D2A" w:rsidRPr="0050547E" w:rsidRDefault="00F95D2A" w:rsidP="008C4FA8">
      <w:pPr>
        <w:rPr>
          <w:ins w:id="484" w:author="korisnik" w:date="2022-04-13T09:41:00Z"/>
          <w:b/>
        </w:rPr>
      </w:pPr>
    </w:p>
    <w:p w14:paraId="25E0BFA5" w14:textId="516B56B8" w:rsidR="008C4FA8" w:rsidRPr="0050547E" w:rsidRDefault="008C4FA8" w:rsidP="008C4FA8">
      <w:pPr>
        <w:rPr>
          <w:ins w:id="485" w:author="korisnik" w:date="2022-04-13T09:41:00Z"/>
          <w:b/>
        </w:rPr>
      </w:pPr>
      <w:ins w:id="486" w:author="korisnik" w:date="2022-04-13T09:41:00Z">
        <w:r w:rsidRPr="0050547E">
          <w:rPr>
            <w:b/>
          </w:rPr>
          <w:t>ODABIR PRIJAVITELJA</w:t>
        </w:r>
      </w:ins>
    </w:p>
    <w:tbl>
      <w:tblPr>
        <w:tblW w:w="8940" w:type="dxa"/>
        <w:tblLook w:val="04A0" w:firstRow="1" w:lastRow="0" w:firstColumn="1" w:lastColumn="0" w:noHBand="0" w:noVBand="1"/>
      </w:tblPr>
      <w:tblGrid>
        <w:gridCol w:w="3540"/>
        <w:gridCol w:w="5400"/>
      </w:tblGrid>
      <w:tr w:rsidR="008C4FA8" w:rsidRPr="0050547E" w14:paraId="255A59B6" w14:textId="77777777" w:rsidTr="00063999">
        <w:trPr>
          <w:trHeight w:val="1410"/>
          <w:ins w:id="487" w:author="korisnik" w:date="2022-04-13T09:41:00Z"/>
        </w:trPr>
        <w:tc>
          <w:tcPr>
            <w:tcW w:w="3540" w:type="dxa"/>
            <w:tcBorders>
              <w:top w:val="single" w:sz="4" w:space="0" w:color="000000"/>
              <w:left w:val="single" w:sz="4" w:space="0" w:color="000000"/>
              <w:bottom w:val="single" w:sz="4" w:space="0" w:color="000000"/>
              <w:right w:val="single" w:sz="4" w:space="0" w:color="000000"/>
            </w:tcBorders>
            <w:shd w:val="clear" w:color="000000" w:fill="FFFFFF"/>
            <w:hideMark/>
          </w:tcPr>
          <w:p w14:paraId="3A24E519" w14:textId="77777777" w:rsidR="008C4FA8" w:rsidRPr="0050547E" w:rsidRDefault="008C4FA8" w:rsidP="00063999">
            <w:pPr>
              <w:rPr>
                <w:ins w:id="488" w:author="korisnik" w:date="2022-04-13T09:41:00Z"/>
                <w:color w:val="000000"/>
                <w:sz w:val="20"/>
                <w:szCs w:val="20"/>
              </w:rPr>
            </w:pPr>
            <w:ins w:id="489" w:author="korisnik" w:date="2022-04-13T09:41:00Z">
              <w:r w:rsidRPr="0050547E">
                <w:rPr>
                  <w:color w:val="000000"/>
                  <w:sz w:val="20"/>
                  <w:szCs w:val="20"/>
                </w:rPr>
                <w:t>Sukob interesa unutar Odbora za odabir projekata (OOP)</w:t>
              </w:r>
            </w:ins>
          </w:p>
        </w:tc>
        <w:tc>
          <w:tcPr>
            <w:tcW w:w="5400" w:type="dxa"/>
            <w:tcBorders>
              <w:top w:val="single" w:sz="4" w:space="0" w:color="000000"/>
              <w:left w:val="nil"/>
              <w:bottom w:val="single" w:sz="4" w:space="0" w:color="000000"/>
              <w:right w:val="single" w:sz="4" w:space="0" w:color="000000"/>
            </w:tcBorders>
            <w:shd w:val="clear" w:color="000000" w:fill="FFFFFF"/>
            <w:hideMark/>
          </w:tcPr>
          <w:p w14:paraId="3475C6DA" w14:textId="77777777" w:rsidR="008C4FA8" w:rsidRPr="0050547E" w:rsidRDefault="008C4FA8" w:rsidP="00063999">
            <w:pPr>
              <w:rPr>
                <w:ins w:id="490" w:author="korisnik" w:date="2022-04-13T09:41:00Z"/>
                <w:color w:val="000000"/>
                <w:sz w:val="20"/>
                <w:szCs w:val="20"/>
              </w:rPr>
            </w:pPr>
            <w:ins w:id="491" w:author="korisnik" w:date="2022-04-13T09:41:00Z">
              <w:r w:rsidRPr="0050547E">
                <w:rPr>
                  <w:color w:val="000000"/>
                  <w:sz w:val="20"/>
                  <w:szCs w:val="20"/>
                </w:rPr>
                <w:t>Članovi OOP-a namjerno utječu na ocjenjivanje i odabir prijavitelja kako bi dali prednost određenom prijavitelju na način da mu se daje povlašteni tretman tijekom ocjenjivanja ili pritisaka na ostale članove OOP-a</w:t>
              </w:r>
            </w:ins>
          </w:p>
        </w:tc>
      </w:tr>
      <w:tr w:rsidR="008C4FA8" w:rsidRPr="0050547E" w14:paraId="1C799E3E" w14:textId="77777777" w:rsidTr="00063999">
        <w:trPr>
          <w:trHeight w:val="819"/>
          <w:ins w:id="492" w:author="korisnik" w:date="2022-04-13T09:41:00Z"/>
        </w:trPr>
        <w:tc>
          <w:tcPr>
            <w:tcW w:w="3540" w:type="dxa"/>
            <w:tcBorders>
              <w:top w:val="nil"/>
              <w:left w:val="single" w:sz="4" w:space="0" w:color="000000"/>
              <w:bottom w:val="single" w:sz="4" w:space="0" w:color="000000"/>
              <w:right w:val="single" w:sz="4" w:space="0" w:color="000000"/>
            </w:tcBorders>
            <w:shd w:val="clear" w:color="000000" w:fill="FFFFFF"/>
            <w:hideMark/>
          </w:tcPr>
          <w:p w14:paraId="16305DA8" w14:textId="77777777" w:rsidR="008C4FA8" w:rsidRPr="0050547E" w:rsidRDefault="008C4FA8" w:rsidP="00063999">
            <w:pPr>
              <w:rPr>
                <w:ins w:id="493" w:author="korisnik" w:date="2022-04-13T09:41:00Z"/>
                <w:color w:val="000000"/>
                <w:sz w:val="20"/>
                <w:szCs w:val="20"/>
              </w:rPr>
            </w:pPr>
            <w:ins w:id="494" w:author="korisnik" w:date="2022-04-13T09:41:00Z">
              <w:r w:rsidRPr="0050547E">
                <w:rPr>
                  <w:color w:val="000000"/>
                  <w:sz w:val="20"/>
                  <w:szCs w:val="20"/>
                </w:rPr>
                <w:t>Lažne izjave prijavitelja</w:t>
              </w:r>
            </w:ins>
          </w:p>
        </w:tc>
        <w:tc>
          <w:tcPr>
            <w:tcW w:w="5400" w:type="dxa"/>
            <w:tcBorders>
              <w:top w:val="nil"/>
              <w:left w:val="nil"/>
              <w:bottom w:val="single" w:sz="4" w:space="0" w:color="000000"/>
              <w:right w:val="single" w:sz="4" w:space="0" w:color="000000"/>
            </w:tcBorders>
            <w:shd w:val="clear" w:color="000000" w:fill="FFFFFF"/>
            <w:hideMark/>
          </w:tcPr>
          <w:p w14:paraId="5885B4E5" w14:textId="77777777" w:rsidR="008C4FA8" w:rsidRPr="0050547E" w:rsidRDefault="008C4FA8" w:rsidP="00063999">
            <w:pPr>
              <w:rPr>
                <w:ins w:id="495" w:author="korisnik" w:date="2022-04-13T09:41:00Z"/>
                <w:color w:val="000000"/>
                <w:sz w:val="20"/>
                <w:szCs w:val="20"/>
              </w:rPr>
            </w:pPr>
            <w:ins w:id="496" w:author="korisnik" w:date="2022-04-13T09:41:00Z">
              <w:r w:rsidRPr="0050547E">
                <w:rPr>
                  <w:color w:val="000000"/>
                  <w:sz w:val="20"/>
                  <w:szCs w:val="20"/>
                </w:rPr>
                <w:t>Prijavitelji podnose lažne izjave u prijavi dovodeći OOP u zabludu da udovoljavaju općim i posebnim kriterijima prihvatljivosti u svrhu odabira njihovog projektnog prijedloga</w:t>
              </w:r>
            </w:ins>
          </w:p>
        </w:tc>
      </w:tr>
      <w:tr w:rsidR="008C4FA8" w:rsidRPr="0050547E" w14:paraId="3D66DFEB" w14:textId="77777777" w:rsidTr="00063999">
        <w:trPr>
          <w:trHeight w:val="870"/>
          <w:ins w:id="497" w:author="korisnik" w:date="2022-04-13T09:41:00Z"/>
        </w:trPr>
        <w:tc>
          <w:tcPr>
            <w:tcW w:w="3540" w:type="dxa"/>
            <w:tcBorders>
              <w:top w:val="nil"/>
              <w:left w:val="single" w:sz="4" w:space="0" w:color="000000"/>
              <w:bottom w:val="single" w:sz="4" w:space="0" w:color="000000"/>
              <w:right w:val="single" w:sz="4" w:space="0" w:color="000000"/>
            </w:tcBorders>
            <w:shd w:val="clear" w:color="000000" w:fill="FFFFFF"/>
            <w:hideMark/>
          </w:tcPr>
          <w:p w14:paraId="00B87D54" w14:textId="77777777" w:rsidR="008C4FA8" w:rsidRPr="0050547E" w:rsidRDefault="008C4FA8" w:rsidP="00063999">
            <w:pPr>
              <w:rPr>
                <w:ins w:id="498" w:author="korisnik" w:date="2022-04-13T09:41:00Z"/>
                <w:color w:val="000000"/>
                <w:sz w:val="20"/>
                <w:szCs w:val="20"/>
              </w:rPr>
            </w:pPr>
            <w:ins w:id="499" w:author="korisnik" w:date="2022-04-13T09:41:00Z">
              <w:r w:rsidRPr="0050547E">
                <w:rPr>
                  <w:color w:val="000000"/>
                  <w:sz w:val="20"/>
                  <w:szCs w:val="20"/>
                </w:rPr>
                <w:t>Dvostruko financiranje</w:t>
              </w:r>
            </w:ins>
          </w:p>
        </w:tc>
        <w:tc>
          <w:tcPr>
            <w:tcW w:w="5400" w:type="dxa"/>
            <w:tcBorders>
              <w:top w:val="nil"/>
              <w:left w:val="nil"/>
              <w:bottom w:val="single" w:sz="4" w:space="0" w:color="000000"/>
              <w:right w:val="single" w:sz="4" w:space="0" w:color="000000"/>
            </w:tcBorders>
            <w:shd w:val="clear" w:color="000000" w:fill="FFFFFF"/>
            <w:hideMark/>
          </w:tcPr>
          <w:p w14:paraId="40ACB9F6" w14:textId="77777777" w:rsidR="008C4FA8" w:rsidRPr="0050547E" w:rsidRDefault="008C4FA8" w:rsidP="00063999">
            <w:pPr>
              <w:rPr>
                <w:ins w:id="500" w:author="korisnik" w:date="2022-04-13T09:41:00Z"/>
                <w:color w:val="000000"/>
                <w:sz w:val="20"/>
                <w:szCs w:val="20"/>
              </w:rPr>
            </w:pPr>
            <w:ins w:id="501" w:author="korisnik" w:date="2022-04-13T09:41:00Z">
              <w:r w:rsidRPr="0050547E">
                <w:rPr>
                  <w:color w:val="000000"/>
                  <w:sz w:val="20"/>
                  <w:szCs w:val="20"/>
                </w:rPr>
                <w:t>Prijava istog projekta kod nekoliko fondova EU-a i/ili država članica, bez izjave o prijavama na više izvora financiranja</w:t>
              </w:r>
            </w:ins>
          </w:p>
        </w:tc>
      </w:tr>
    </w:tbl>
    <w:p w14:paraId="2EA91F9A" w14:textId="77777777" w:rsidR="008C4FA8" w:rsidRPr="0050547E" w:rsidRDefault="008C4FA8" w:rsidP="008C4FA8">
      <w:pPr>
        <w:rPr>
          <w:ins w:id="502" w:author="korisnik" w:date="2022-04-13T09:41:00Z"/>
          <w:b/>
        </w:rPr>
      </w:pPr>
    </w:p>
    <w:p w14:paraId="292E19A2" w14:textId="77777777" w:rsidR="008C4FA8" w:rsidRPr="0050547E" w:rsidRDefault="008C4FA8" w:rsidP="008C4FA8">
      <w:pPr>
        <w:rPr>
          <w:ins w:id="503" w:author="korisnik" w:date="2022-04-13T09:41:00Z"/>
          <w:b/>
        </w:rPr>
      </w:pPr>
      <w:ins w:id="504" w:author="korisnik" w:date="2022-04-13T09:41:00Z">
        <w:r w:rsidRPr="0050547E">
          <w:rPr>
            <w:b/>
          </w:rPr>
          <w:t>PROVEDBA PROJEKTA</w:t>
        </w:r>
      </w:ins>
    </w:p>
    <w:p w14:paraId="689A28A7" w14:textId="77777777" w:rsidR="008C4FA8" w:rsidRPr="0050547E" w:rsidRDefault="008C4FA8" w:rsidP="008C4FA8">
      <w:pPr>
        <w:rPr>
          <w:ins w:id="505" w:author="korisnik" w:date="2022-04-13T09:41:00Z"/>
          <w:b/>
          <w:u w:val="single"/>
        </w:rPr>
      </w:pPr>
      <w:ins w:id="506" w:author="korisnik" w:date="2022-04-13T09:41:00Z">
        <w:r w:rsidRPr="0050547E">
          <w:rPr>
            <w:b/>
            <w:u w:val="single"/>
          </w:rPr>
          <w:t>RIZICI JAVNE NABAVE</w:t>
        </w:r>
      </w:ins>
    </w:p>
    <w:tbl>
      <w:tblPr>
        <w:tblStyle w:val="TableGrid"/>
        <w:tblW w:w="0" w:type="auto"/>
        <w:tblLook w:val="04A0" w:firstRow="1" w:lastRow="0" w:firstColumn="1" w:lastColumn="0" w:noHBand="0" w:noVBand="1"/>
      </w:tblPr>
      <w:tblGrid>
        <w:gridCol w:w="3540"/>
        <w:gridCol w:w="5400"/>
      </w:tblGrid>
      <w:tr w:rsidR="008C4FA8" w:rsidRPr="0050547E" w14:paraId="2A270CDA" w14:textId="77777777" w:rsidTr="00063999">
        <w:trPr>
          <w:trHeight w:val="867"/>
          <w:ins w:id="507" w:author="korisnik" w:date="2022-04-13T09:41:00Z"/>
        </w:trPr>
        <w:tc>
          <w:tcPr>
            <w:tcW w:w="3540" w:type="dxa"/>
            <w:hideMark/>
          </w:tcPr>
          <w:p w14:paraId="7D166F79" w14:textId="77777777" w:rsidR="008C4FA8" w:rsidRPr="0050547E" w:rsidRDefault="008C4FA8" w:rsidP="00063999">
            <w:pPr>
              <w:rPr>
                <w:ins w:id="508" w:author="korisnik" w:date="2022-04-13T09:41:00Z"/>
                <w:sz w:val="20"/>
                <w:szCs w:val="20"/>
              </w:rPr>
            </w:pPr>
            <w:ins w:id="509" w:author="korisnik" w:date="2022-04-13T09:41:00Z">
              <w:r w:rsidRPr="0050547E">
                <w:rPr>
                  <w:sz w:val="20"/>
                  <w:szCs w:val="20"/>
                </w:rPr>
                <w:t>Neprijavljeni sukob interesa /davanje ili primanje mita</w:t>
              </w:r>
            </w:ins>
          </w:p>
        </w:tc>
        <w:tc>
          <w:tcPr>
            <w:tcW w:w="5400" w:type="dxa"/>
            <w:hideMark/>
          </w:tcPr>
          <w:p w14:paraId="60BF68DF" w14:textId="77777777" w:rsidR="008C4FA8" w:rsidRPr="0050547E" w:rsidRDefault="008C4FA8" w:rsidP="00063999">
            <w:pPr>
              <w:rPr>
                <w:ins w:id="510" w:author="korisnik" w:date="2022-04-13T09:41:00Z"/>
                <w:sz w:val="20"/>
                <w:szCs w:val="20"/>
              </w:rPr>
            </w:pPr>
            <w:ins w:id="511" w:author="korisnik" w:date="2022-04-13T09:41:00Z">
              <w:r w:rsidRPr="0050547E">
                <w:rPr>
                  <w:sz w:val="20"/>
                  <w:szCs w:val="20"/>
                </w:rPr>
                <w:t>Favoriziranje određenog ponuditelja jer:</w:t>
              </w:r>
              <w:r w:rsidRPr="0050547E">
                <w:rPr>
                  <w:sz w:val="20"/>
                  <w:szCs w:val="20"/>
                </w:rPr>
                <w:br/>
                <w:t>- postoji neprijavljeni sukob interesa ili</w:t>
              </w:r>
              <w:r w:rsidRPr="0050547E">
                <w:rPr>
                  <w:sz w:val="20"/>
                  <w:szCs w:val="20"/>
                </w:rPr>
                <w:br/>
                <w:t>- je dano/primljeno mito.</w:t>
              </w:r>
            </w:ins>
          </w:p>
        </w:tc>
      </w:tr>
      <w:tr w:rsidR="008C4FA8" w:rsidRPr="0050547E" w14:paraId="7AA8CBDB" w14:textId="77777777" w:rsidTr="00063999">
        <w:trPr>
          <w:trHeight w:val="1857"/>
          <w:ins w:id="512" w:author="korisnik" w:date="2022-04-13T09:41:00Z"/>
        </w:trPr>
        <w:tc>
          <w:tcPr>
            <w:tcW w:w="3540" w:type="dxa"/>
            <w:hideMark/>
          </w:tcPr>
          <w:p w14:paraId="3724D8DE" w14:textId="77777777" w:rsidR="008C4FA8" w:rsidRPr="0050547E" w:rsidRDefault="008C4FA8" w:rsidP="00063999">
            <w:pPr>
              <w:rPr>
                <w:ins w:id="513" w:author="korisnik" w:date="2022-04-13T09:41:00Z"/>
                <w:sz w:val="20"/>
                <w:szCs w:val="20"/>
              </w:rPr>
            </w:pPr>
            <w:ins w:id="514" w:author="korisnik" w:date="2022-04-13T09:41:00Z">
              <w:r w:rsidRPr="0050547E">
                <w:rPr>
                  <w:sz w:val="20"/>
                  <w:szCs w:val="20"/>
                </w:rPr>
                <w:t>Izbjegavanje potrebnog natjecateljskog postupka</w:t>
              </w:r>
            </w:ins>
          </w:p>
        </w:tc>
        <w:tc>
          <w:tcPr>
            <w:tcW w:w="5400" w:type="dxa"/>
            <w:hideMark/>
          </w:tcPr>
          <w:p w14:paraId="1BA0960A" w14:textId="77777777" w:rsidR="008C4FA8" w:rsidRPr="0050547E" w:rsidRDefault="008C4FA8" w:rsidP="00063999">
            <w:pPr>
              <w:rPr>
                <w:ins w:id="515" w:author="korisnik" w:date="2022-04-13T09:41:00Z"/>
                <w:sz w:val="20"/>
                <w:szCs w:val="20"/>
              </w:rPr>
            </w:pPr>
            <w:ins w:id="516" w:author="korisnik" w:date="2022-04-13T09:41:00Z">
              <w:r w:rsidRPr="0050547E">
                <w:rPr>
                  <w:sz w:val="20"/>
                  <w:szCs w:val="20"/>
                </w:rPr>
                <w:t xml:space="preserve">Korisnik izbjegava natjecateljski postupak kako bi favorizirao određenog ponuditelja u dobivanju ili zadržavanju ugovora putem:                                                                         </w:t>
              </w:r>
              <w:r w:rsidRPr="0050547E">
                <w:rPr>
                  <w:sz w:val="20"/>
                  <w:szCs w:val="20"/>
                </w:rPr>
                <w:br/>
                <w:t>- dijeljenje nabave ili;</w:t>
              </w:r>
              <w:r w:rsidRPr="0050547E">
                <w:rPr>
                  <w:sz w:val="20"/>
                  <w:szCs w:val="20"/>
                </w:rPr>
                <w:br/>
                <w:t>- neopravdane dodjele jednom ponuditelju ili;</w:t>
              </w:r>
              <w:r w:rsidRPr="0050547E">
                <w:rPr>
                  <w:sz w:val="20"/>
                  <w:szCs w:val="20"/>
                </w:rPr>
                <w:br/>
                <w:t>- neprovođenjem postupka nadmetanja ili;</w:t>
              </w:r>
              <w:r w:rsidRPr="0050547E">
                <w:rPr>
                  <w:sz w:val="20"/>
                  <w:szCs w:val="20"/>
                </w:rPr>
                <w:br/>
                <w:t>- nepravilnim produljenjem ugovora.</w:t>
              </w:r>
            </w:ins>
          </w:p>
        </w:tc>
      </w:tr>
      <w:tr w:rsidR="008C4FA8" w:rsidRPr="0050547E" w14:paraId="69594967" w14:textId="77777777" w:rsidTr="00063999">
        <w:trPr>
          <w:trHeight w:val="1416"/>
          <w:ins w:id="517" w:author="korisnik" w:date="2022-04-13T09:41:00Z"/>
        </w:trPr>
        <w:tc>
          <w:tcPr>
            <w:tcW w:w="3540" w:type="dxa"/>
            <w:hideMark/>
          </w:tcPr>
          <w:p w14:paraId="38A182AD" w14:textId="77777777" w:rsidR="008C4FA8" w:rsidRPr="0050547E" w:rsidRDefault="008C4FA8" w:rsidP="00063999">
            <w:pPr>
              <w:rPr>
                <w:ins w:id="518" w:author="korisnik" w:date="2022-04-13T09:41:00Z"/>
                <w:sz w:val="20"/>
                <w:szCs w:val="20"/>
              </w:rPr>
            </w:pPr>
            <w:ins w:id="519" w:author="korisnik" w:date="2022-04-13T09:41:00Z">
              <w:r w:rsidRPr="0050547E">
                <w:rPr>
                  <w:sz w:val="20"/>
                  <w:szCs w:val="20"/>
                </w:rPr>
                <w:t>Manipulacija procesom natjecateljskog postupka</w:t>
              </w:r>
            </w:ins>
          </w:p>
        </w:tc>
        <w:tc>
          <w:tcPr>
            <w:tcW w:w="5400" w:type="dxa"/>
            <w:hideMark/>
          </w:tcPr>
          <w:p w14:paraId="271EF2E7" w14:textId="77777777" w:rsidR="008C4FA8" w:rsidRPr="0050547E" w:rsidRDefault="008C4FA8" w:rsidP="00063999">
            <w:pPr>
              <w:rPr>
                <w:ins w:id="520" w:author="korisnik" w:date="2022-04-13T09:41:00Z"/>
                <w:sz w:val="20"/>
                <w:szCs w:val="20"/>
              </w:rPr>
            </w:pPr>
            <w:ins w:id="521" w:author="korisnik" w:date="2022-04-13T09:41:00Z">
              <w:r w:rsidRPr="0050547E">
                <w:rPr>
                  <w:sz w:val="20"/>
                  <w:szCs w:val="20"/>
                </w:rPr>
                <w:t>Favoriziranje određenog ponuditelja u natjecateljskom postupku putem:</w:t>
              </w:r>
              <w:r w:rsidRPr="0050547E">
                <w:rPr>
                  <w:sz w:val="20"/>
                  <w:szCs w:val="20"/>
                </w:rPr>
                <w:br/>
                <w:t>- namještene specifikacije ili;</w:t>
              </w:r>
              <w:r w:rsidRPr="0050547E">
                <w:rPr>
                  <w:sz w:val="20"/>
                  <w:szCs w:val="20"/>
                </w:rPr>
                <w:br/>
                <w:t>- objavljivanjem podataka ponude ili</w:t>
              </w:r>
              <w:r w:rsidRPr="0050547E">
                <w:rPr>
                  <w:sz w:val="20"/>
                  <w:szCs w:val="20"/>
                </w:rPr>
                <w:br/>
                <w:t>- manipulacije ponudama.</w:t>
              </w:r>
            </w:ins>
          </w:p>
        </w:tc>
      </w:tr>
      <w:tr w:rsidR="008C4FA8" w:rsidRPr="0050547E" w14:paraId="344FE27E" w14:textId="77777777" w:rsidTr="00063999">
        <w:trPr>
          <w:trHeight w:val="1545"/>
          <w:ins w:id="522" w:author="korisnik" w:date="2022-04-13T09:41:00Z"/>
        </w:trPr>
        <w:tc>
          <w:tcPr>
            <w:tcW w:w="3540" w:type="dxa"/>
            <w:hideMark/>
          </w:tcPr>
          <w:p w14:paraId="2161EB2E" w14:textId="77777777" w:rsidR="008C4FA8" w:rsidRPr="0050547E" w:rsidRDefault="008C4FA8" w:rsidP="00063999">
            <w:pPr>
              <w:rPr>
                <w:ins w:id="523" w:author="korisnik" w:date="2022-04-13T09:41:00Z"/>
                <w:sz w:val="20"/>
                <w:szCs w:val="20"/>
              </w:rPr>
            </w:pPr>
            <w:ins w:id="524" w:author="korisnik" w:date="2022-04-13T09:41:00Z">
              <w:r w:rsidRPr="0050547E">
                <w:rPr>
                  <w:sz w:val="20"/>
                  <w:szCs w:val="20"/>
                </w:rPr>
                <w:t>Ponuda tajnim udruživanjem</w:t>
              </w:r>
            </w:ins>
          </w:p>
        </w:tc>
        <w:tc>
          <w:tcPr>
            <w:tcW w:w="5400" w:type="dxa"/>
            <w:hideMark/>
          </w:tcPr>
          <w:p w14:paraId="448819BB" w14:textId="77777777" w:rsidR="008C4FA8" w:rsidRPr="0050547E" w:rsidRDefault="008C4FA8" w:rsidP="00063999">
            <w:pPr>
              <w:rPr>
                <w:ins w:id="525" w:author="korisnik" w:date="2022-04-13T09:41:00Z"/>
                <w:sz w:val="20"/>
                <w:szCs w:val="20"/>
              </w:rPr>
            </w:pPr>
            <w:ins w:id="526" w:author="korisnik" w:date="2022-04-13T09:41:00Z">
              <w:r w:rsidRPr="0050547E">
                <w:rPr>
                  <w:sz w:val="20"/>
                  <w:szCs w:val="20"/>
                </w:rPr>
                <w:t>Ponuditelji manipuliraju natjecateljskim postupkom koji organizira korisnik kako bi dobili ugovor u dogovoru s drugim ponuditeljima ili utvrđivanjem lažnih ponuditelja:</w:t>
              </w:r>
              <w:r w:rsidRPr="0050547E">
                <w:rPr>
                  <w:sz w:val="20"/>
                  <w:szCs w:val="20"/>
                </w:rPr>
                <w:br/>
                <w:t>- nedopuštenim tajnim ponudama uključujući ponude međusobno povezanih tvrtki ili;</w:t>
              </w:r>
              <w:r w:rsidRPr="0050547E">
                <w:rPr>
                  <w:sz w:val="20"/>
                  <w:szCs w:val="20"/>
                </w:rPr>
                <w:br/>
                <w:t>- fantomskim pružateljem usluga.</w:t>
              </w:r>
            </w:ins>
          </w:p>
        </w:tc>
      </w:tr>
      <w:tr w:rsidR="008C4FA8" w:rsidRPr="0050547E" w14:paraId="356D4211" w14:textId="77777777" w:rsidTr="00063999">
        <w:trPr>
          <w:trHeight w:val="713"/>
          <w:ins w:id="527" w:author="korisnik" w:date="2022-04-13T09:41:00Z"/>
        </w:trPr>
        <w:tc>
          <w:tcPr>
            <w:tcW w:w="3540" w:type="dxa"/>
            <w:hideMark/>
          </w:tcPr>
          <w:p w14:paraId="77B0C127" w14:textId="77777777" w:rsidR="008C4FA8" w:rsidRPr="0050547E" w:rsidRDefault="008C4FA8" w:rsidP="00063999">
            <w:pPr>
              <w:rPr>
                <w:ins w:id="528" w:author="korisnik" w:date="2022-04-13T09:41:00Z"/>
                <w:sz w:val="20"/>
                <w:szCs w:val="20"/>
              </w:rPr>
            </w:pPr>
            <w:ins w:id="529" w:author="korisnik" w:date="2022-04-13T09:41:00Z">
              <w:r w:rsidRPr="0050547E">
                <w:rPr>
                  <w:sz w:val="20"/>
                  <w:szCs w:val="20"/>
                </w:rPr>
                <w:t>Manjkavo određivanje cijene</w:t>
              </w:r>
            </w:ins>
          </w:p>
        </w:tc>
        <w:tc>
          <w:tcPr>
            <w:tcW w:w="5400" w:type="dxa"/>
            <w:hideMark/>
          </w:tcPr>
          <w:p w14:paraId="52EEFD03" w14:textId="77777777" w:rsidR="008C4FA8" w:rsidRPr="0050547E" w:rsidRDefault="008C4FA8" w:rsidP="00063999">
            <w:pPr>
              <w:rPr>
                <w:ins w:id="530" w:author="korisnik" w:date="2022-04-13T09:41:00Z"/>
                <w:sz w:val="20"/>
                <w:szCs w:val="20"/>
              </w:rPr>
            </w:pPr>
            <w:ins w:id="531" w:author="korisnik" w:date="2022-04-13T09:41:00Z">
              <w:r w:rsidRPr="0050547E">
                <w:rPr>
                  <w:sz w:val="20"/>
                  <w:szCs w:val="20"/>
                </w:rPr>
                <w:t>Ponuditelj manipulira natjecateljskim postupkom ne navodeći određene troškove u svojoj ponudi</w:t>
              </w:r>
            </w:ins>
          </w:p>
        </w:tc>
      </w:tr>
      <w:tr w:rsidR="008C4FA8" w:rsidRPr="0050547E" w14:paraId="64E5FA18" w14:textId="77777777" w:rsidTr="00063999">
        <w:trPr>
          <w:trHeight w:val="1380"/>
          <w:ins w:id="532" w:author="korisnik" w:date="2022-04-13T09:41:00Z"/>
        </w:trPr>
        <w:tc>
          <w:tcPr>
            <w:tcW w:w="3540" w:type="dxa"/>
            <w:hideMark/>
          </w:tcPr>
          <w:p w14:paraId="3B8C682F" w14:textId="77777777" w:rsidR="008C4FA8" w:rsidRPr="0050547E" w:rsidRDefault="008C4FA8" w:rsidP="00063999">
            <w:pPr>
              <w:rPr>
                <w:ins w:id="533" w:author="korisnik" w:date="2022-04-13T09:41:00Z"/>
                <w:sz w:val="20"/>
                <w:szCs w:val="20"/>
              </w:rPr>
            </w:pPr>
            <w:ins w:id="534" w:author="korisnik" w:date="2022-04-13T09:41:00Z">
              <w:r w:rsidRPr="0050547E">
                <w:rPr>
                  <w:sz w:val="20"/>
                  <w:szCs w:val="20"/>
                </w:rPr>
                <w:t xml:space="preserve">Manipulacija troškovima  </w:t>
              </w:r>
            </w:ins>
          </w:p>
        </w:tc>
        <w:tc>
          <w:tcPr>
            <w:tcW w:w="5400" w:type="dxa"/>
            <w:hideMark/>
          </w:tcPr>
          <w:p w14:paraId="14859D08" w14:textId="77777777" w:rsidR="008C4FA8" w:rsidRPr="0050547E" w:rsidRDefault="008C4FA8" w:rsidP="00063999">
            <w:pPr>
              <w:rPr>
                <w:ins w:id="535" w:author="korisnik" w:date="2022-04-13T09:41:00Z"/>
                <w:sz w:val="20"/>
                <w:szCs w:val="20"/>
              </w:rPr>
            </w:pPr>
            <w:ins w:id="536" w:author="korisnik" w:date="2022-04-13T09:41:00Z">
              <w:r w:rsidRPr="0050547E">
                <w:rPr>
                  <w:sz w:val="20"/>
                  <w:szCs w:val="20"/>
                </w:rPr>
                <w:t>Izvođač nepravilno iskazuje troškove ili fakturama kako bi prekomjerno naplatio ili ponovno naplatio nastale troškove.</w:t>
              </w:r>
              <w:r w:rsidRPr="0050547E">
                <w:rPr>
                  <w:sz w:val="20"/>
                  <w:szCs w:val="20"/>
                </w:rPr>
                <w:br/>
                <w:t>- dvostruko potraživanje jednog izvođača ili;</w:t>
              </w:r>
              <w:r w:rsidRPr="0050547E">
                <w:rPr>
                  <w:sz w:val="20"/>
                  <w:szCs w:val="20"/>
                </w:rPr>
                <w:br/>
                <w:t>- lažne, previsoke ili dvostruke fakture.</w:t>
              </w:r>
            </w:ins>
          </w:p>
        </w:tc>
      </w:tr>
      <w:tr w:rsidR="008C4FA8" w:rsidRPr="0050547E" w14:paraId="2F164583" w14:textId="77777777" w:rsidTr="00063999">
        <w:trPr>
          <w:trHeight w:val="1300"/>
          <w:ins w:id="537" w:author="korisnik" w:date="2022-04-13T09:41:00Z"/>
        </w:trPr>
        <w:tc>
          <w:tcPr>
            <w:tcW w:w="3540" w:type="dxa"/>
            <w:hideMark/>
          </w:tcPr>
          <w:p w14:paraId="65B861C7" w14:textId="77777777" w:rsidR="008C4FA8" w:rsidRPr="0050547E" w:rsidRDefault="008C4FA8" w:rsidP="00063999">
            <w:pPr>
              <w:rPr>
                <w:ins w:id="538" w:author="korisnik" w:date="2022-04-13T09:41:00Z"/>
                <w:sz w:val="20"/>
                <w:szCs w:val="20"/>
              </w:rPr>
            </w:pPr>
            <w:ins w:id="539" w:author="korisnik" w:date="2022-04-13T09:41:00Z">
              <w:r w:rsidRPr="0050547E">
                <w:rPr>
                  <w:sz w:val="20"/>
                  <w:szCs w:val="20"/>
                </w:rPr>
                <w:t>Nedostavljanje ili zamjena proizvoda</w:t>
              </w:r>
            </w:ins>
          </w:p>
        </w:tc>
        <w:tc>
          <w:tcPr>
            <w:tcW w:w="5400" w:type="dxa"/>
            <w:hideMark/>
          </w:tcPr>
          <w:p w14:paraId="6D8C012E" w14:textId="77777777" w:rsidR="008C4FA8" w:rsidRPr="0050547E" w:rsidRDefault="008C4FA8" w:rsidP="00063999">
            <w:pPr>
              <w:rPr>
                <w:ins w:id="540" w:author="korisnik" w:date="2022-04-13T09:41:00Z"/>
                <w:sz w:val="20"/>
                <w:szCs w:val="20"/>
              </w:rPr>
            </w:pPr>
            <w:ins w:id="541" w:author="korisnik" w:date="2022-04-13T09:41:00Z">
              <w:r w:rsidRPr="0050547E">
                <w:rPr>
                  <w:sz w:val="20"/>
                  <w:szCs w:val="20"/>
                </w:rPr>
                <w:t>Izvođači krše ugovorne uvjete neisporučivanjem ugovorenih proizvoda ili izmjenom i zamjenom proizvodima lošije kvalitete</w:t>
              </w:r>
              <w:r w:rsidRPr="0050547E">
                <w:rPr>
                  <w:sz w:val="20"/>
                  <w:szCs w:val="20"/>
                </w:rPr>
                <w:br/>
                <w:t>- zamjena proizvoda ili;</w:t>
              </w:r>
              <w:r w:rsidRPr="0050547E">
                <w:rPr>
                  <w:sz w:val="20"/>
                  <w:szCs w:val="20"/>
                </w:rPr>
                <w:br/>
                <w:t>- izostanak proizvoda ili neprovođenje operacije u skladu s ugovorom o dodjeli bespovratnih sredstava.</w:t>
              </w:r>
            </w:ins>
          </w:p>
        </w:tc>
      </w:tr>
      <w:tr w:rsidR="008C4FA8" w:rsidRPr="0050547E" w14:paraId="7D8EC8CA" w14:textId="77777777" w:rsidTr="00063999">
        <w:trPr>
          <w:trHeight w:val="1230"/>
          <w:ins w:id="542" w:author="korisnik" w:date="2022-04-13T09:41:00Z"/>
        </w:trPr>
        <w:tc>
          <w:tcPr>
            <w:tcW w:w="3540" w:type="dxa"/>
            <w:hideMark/>
          </w:tcPr>
          <w:p w14:paraId="0475798D" w14:textId="77777777" w:rsidR="008C4FA8" w:rsidRPr="0050547E" w:rsidRDefault="008C4FA8" w:rsidP="00063999">
            <w:pPr>
              <w:rPr>
                <w:ins w:id="543" w:author="korisnik" w:date="2022-04-13T09:41:00Z"/>
                <w:sz w:val="20"/>
                <w:szCs w:val="20"/>
              </w:rPr>
            </w:pPr>
            <w:ins w:id="544" w:author="korisnik" w:date="2022-04-13T09:41:00Z">
              <w:r w:rsidRPr="0050547E">
                <w:rPr>
                  <w:sz w:val="20"/>
                  <w:szCs w:val="20"/>
                </w:rPr>
                <w:t>Izmjene i dopune postojećeg ugovora</w:t>
              </w:r>
            </w:ins>
          </w:p>
        </w:tc>
        <w:tc>
          <w:tcPr>
            <w:tcW w:w="5400" w:type="dxa"/>
            <w:hideMark/>
          </w:tcPr>
          <w:p w14:paraId="29C4CA39" w14:textId="77777777" w:rsidR="008C4FA8" w:rsidRPr="0050547E" w:rsidRDefault="008C4FA8" w:rsidP="00063999">
            <w:pPr>
              <w:rPr>
                <w:ins w:id="545" w:author="korisnik" w:date="2022-04-13T09:41:00Z"/>
                <w:sz w:val="20"/>
                <w:szCs w:val="20"/>
              </w:rPr>
            </w:pPr>
            <w:ins w:id="546" w:author="korisnik" w:date="2022-04-13T09:41:00Z">
              <w:r w:rsidRPr="0050547E">
                <w:rPr>
                  <w:sz w:val="20"/>
                  <w:szCs w:val="20"/>
                </w:rPr>
                <w:t>Korisnik i izvođač mogu se tajno dogovoriti i izmijeniti postojeći ugovor dodavanjem povoljnijih uvjeta za treće strane do te mjere da prvobitna odluka iz postupka nabave više nije važeća.</w:t>
              </w:r>
            </w:ins>
          </w:p>
        </w:tc>
      </w:tr>
    </w:tbl>
    <w:p w14:paraId="69B9F6A6" w14:textId="77777777" w:rsidR="008C4FA8" w:rsidRPr="0050547E" w:rsidRDefault="008C4FA8" w:rsidP="008C4FA8">
      <w:pPr>
        <w:rPr>
          <w:ins w:id="547" w:author="korisnik" w:date="2022-04-13T09:41:00Z"/>
          <w:sz w:val="20"/>
          <w:szCs w:val="20"/>
        </w:rPr>
      </w:pPr>
    </w:p>
    <w:p w14:paraId="1E383585" w14:textId="77777777" w:rsidR="008C4FA8" w:rsidRPr="0050547E" w:rsidRDefault="008C4FA8" w:rsidP="008C4FA8">
      <w:pPr>
        <w:rPr>
          <w:ins w:id="548" w:author="korisnik" w:date="2022-04-13T09:41:00Z"/>
          <w:b/>
          <w:u w:val="single"/>
        </w:rPr>
      </w:pPr>
      <w:ins w:id="549" w:author="korisnik" w:date="2022-04-13T09:41:00Z">
        <w:r w:rsidRPr="0050547E">
          <w:rPr>
            <w:b/>
            <w:u w:val="single"/>
          </w:rPr>
          <w:t>RIZICI U ODNOSU NA TROŠKOVE NASTALE UNUTAR KORISNIKA ILI TREĆIH OSOBA</w:t>
        </w:r>
      </w:ins>
    </w:p>
    <w:tbl>
      <w:tblPr>
        <w:tblStyle w:val="TableGrid"/>
        <w:tblW w:w="0" w:type="auto"/>
        <w:tblLook w:val="04A0" w:firstRow="1" w:lastRow="0" w:firstColumn="1" w:lastColumn="0" w:noHBand="0" w:noVBand="1"/>
      </w:tblPr>
      <w:tblGrid>
        <w:gridCol w:w="3540"/>
        <w:gridCol w:w="5400"/>
      </w:tblGrid>
      <w:tr w:rsidR="008C4FA8" w:rsidRPr="0050547E" w14:paraId="6F7C6BE1" w14:textId="77777777" w:rsidTr="00063999">
        <w:trPr>
          <w:trHeight w:val="1152"/>
          <w:ins w:id="550" w:author="korisnik" w:date="2022-04-13T09:41:00Z"/>
        </w:trPr>
        <w:tc>
          <w:tcPr>
            <w:tcW w:w="3540" w:type="dxa"/>
            <w:hideMark/>
          </w:tcPr>
          <w:p w14:paraId="6D69E26A" w14:textId="77777777" w:rsidR="008C4FA8" w:rsidRPr="0050547E" w:rsidRDefault="008C4FA8" w:rsidP="00063999">
            <w:pPr>
              <w:rPr>
                <w:ins w:id="551" w:author="korisnik" w:date="2022-04-13T09:41:00Z"/>
                <w:sz w:val="20"/>
                <w:szCs w:val="20"/>
              </w:rPr>
            </w:pPr>
            <w:ins w:id="552" w:author="korisnik" w:date="2022-04-13T09:41:00Z">
              <w:r w:rsidRPr="0050547E">
                <w:rPr>
                  <w:sz w:val="20"/>
                  <w:szCs w:val="20"/>
                </w:rPr>
                <w:t>Precjenjivanje kvalitete ili aktivnosti osoblja</w:t>
              </w:r>
            </w:ins>
          </w:p>
        </w:tc>
        <w:tc>
          <w:tcPr>
            <w:tcW w:w="5400" w:type="dxa"/>
            <w:hideMark/>
          </w:tcPr>
          <w:p w14:paraId="121FF811" w14:textId="77777777" w:rsidR="008C4FA8" w:rsidRPr="0050547E" w:rsidRDefault="008C4FA8" w:rsidP="00063999">
            <w:pPr>
              <w:rPr>
                <w:ins w:id="553" w:author="korisnik" w:date="2022-04-13T09:41:00Z"/>
                <w:sz w:val="20"/>
                <w:szCs w:val="20"/>
              </w:rPr>
            </w:pPr>
            <w:ins w:id="554" w:author="korisnik" w:date="2022-04-13T09:41:00Z">
              <w:r w:rsidRPr="0050547E">
                <w:rPr>
                  <w:sz w:val="20"/>
                  <w:szCs w:val="20"/>
                </w:rPr>
                <w:t>Izvođač namjerno prijavljuje precijenjenu kvalitetu osoblja ili aktivnosti kako bi ih potraživao kao prihvatljive troškove.</w:t>
              </w:r>
              <w:r w:rsidRPr="0050547E">
                <w:rPr>
                  <w:sz w:val="20"/>
                  <w:szCs w:val="20"/>
                </w:rPr>
                <w:br/>
                <w:t>- Nedostatno kvalificirana radna snaga ili;</w:t>
              </w:r>
              <w:r w:rsidRPr="0050547E">
                <w:rPr>
                  <w:sz w:val="20"/>
                  <w:szCs w:val="20"/>
                </w:rPr>
                <w:br/>
                <w:t xml:space="preserve">- neprecizan opis aktivnosti koje je izvršilo osoblje. </w:t>
              </w:r>
            </w:ins>
          </w:p>
        </w:tc>
      </w:tr>
      <w:tr w:rsidR="008C4FA8" w:rsidRPr="0050547E" w14:paraId="3537009C" w14:textId="77777777" w:rsidTr="00063999">
        <w:trPr>
          <w:trHeight w:val="636"/>
          <w:ins w:id="555" w:author="korisnik" w:date="2022-04-13T09:41:00Z"/>
        </w:trPr>
        <w:tc>
          <w:tcPr>
            <w:tcW w:w="3540" w:type="dxa"/>
            <w:hideMark/>
          </w:tcPr>
          <w:p w14:paraId="1343906D" w14:textId="77777777" w:rsidR="008C4FA8" w:rsidRPr="0050547E" w:rsidRDefault="008C4FA8" w:rsidP="00063999">
            <w:pPr>
              <w:rPr>
                <w:ins w:id="556" w:author="korisnik" w:date="2022-04-13T09:41:00Z"/>
                <w:sz w:val="20"/>
                <w:szCs w:val="20"/>
              </w:rPr>
            </w:pPr>
            <w:ins w:id="557" w:author="korisnik" w:date="2022-04-13T09:41:00Z">
              <w:r w:rsidRPr="0050547E">
                <w:rPr>
                  <w:sz w:val="20"/>
                  <w:szCs w:val="20"/>
                </w:rPr>
                <w:t>Lažni troškovi rada</w:t>
              </w:r>
            </w:ins>
          </w:p>
        </w:tc>
        <w:tc>
          <w:tcPr>
            <w:tcW w:w="5400" w:type="dxa"/>
            <w:hideMark/>
          </w:tcPr>
          <w:p w14:paraId="2208587A" w14:textId="77777777" w:rsidR="008C4FA8" w:rsidRPr="0050547E" w:rsidRDefault="008C4FA8" w:rsidP="00063999">
            <w:pPr>
              <w:rPr>
                <w:ins w:id="558" w:author="korisnik" w:date="2022-04-13T09:41:00Z"/>
                <w:sz w:val="20"/>
                <w:szCs w:val="20"/>
              </w:rPr>
            </w:pPr>
            <w:ins w:id="559" w:author="korisnik" w:date="2022-04-13T09:41:00Z">
              <w:r w:rsidRPr="0050547E">
                <w:rPr>
                  <w:sz w:val="20"/>
                  <w:szCs w:val="20"/>
                </w:rPr>
                <w:t>Korisnik svjesno potražuje lažne troškove rada za aktivnosti koje nisu izvršene ili nisu izvršene u skladu s ugovorom.</w:t>
              </w:r>
            </w:ins>
          </w:p>
        </w:tc>
      </w:tr>
    </w:tbl>
    <w:p w14:paraId="1A1F34AB" w14:textId="77777777" w:rsidR="008C4FA8" w:rsidRPr="0050547E" w:rsidRDefault="008C4FA8" w:rsidP="008C4FA8">
      <w:pPr>
        <w:rPr>
          <w:ins w:id="560" w:author="korisnik" w:date="2022-04-13T09:41:00Z"/>
          <w:b/>
        </w:rPr>
      </w:pPr>
    </w:p>
    <w:p w14:paraId="3A344F5A" w14:textId="77777777" w:rsidR="008C4FA8" w:rsidRPr="0050547E" w:rsidRDefault="008C4FA8" w:rsidP="008C4FA8">
      <w:pPr>
        <w:rPr>
          <w:ins w:id="561" w:author="korisnik" w:date="2022-04-13T09:41:00Z"/>
          <w:b/>
        </w:rPr>
      </w:pPr>
    </w:p>
    <w:p w14:paraId="03D4F143" w14:textId="77777777" w:rsidR="008C4FA8" w:rsidRPr="0050547E" w:rsidRDefault="008C4FA8" w:rsidP="008C4FA8">
      <w:pPr>
        <w:rPr>
          <w:ins w:id="562" w:author="korisnik" w:date="2022-04-13T09:41:00Z"/>
          <w:b/>
        </w:rPr>
      </w:pPr>
      <w:ins w:id="563" w:author="korisnik" w:date="2022-04-13T09:41:00Z">
        <w:r w:rsidRPr="0050547E">
          <w:rPr>
            <w:b/>
          </w:rPr>
          <w:t>PLAĆANJA</w:t>
        </w:r>
      </w:ins>
    </w:p>
    <w:tbl>
      <w:tblPr>
        <w:tblStyle w:val="TableGrid"/>
        <w:tblW w:w="0" w:type="auto"/>
        <w:tblLook w:val="04A0" w:firstRow="1" w:lastRow="0" w:firstColumn="1" w:lastColumn="0" w:noHBand="0" w:noVBand="1"/>
      </w:tblPr>
      <w:tblGrid>
        <w:gridCol w:w="3540"/>
        <w:gridCol w:w="5400"/>
      </w:tblGrid>
      <w:tr w:rsidR="008C4FA8" w:rsidRPr="0050547E" w14:paraId="741EF194" w14:textId="77777777" w:rsidTr="00063999">
        <w:trPr>
          <w:trHeight w:val="492"/>
          <w:ins w:id="564" w:author="korisnik" w:date="2022-04-13T09:41:00Z"/>
        </w:trPr>
        <w:tc>
          <w:tcPr>
            <w:tcW w:w="3540" w:type="dxa"/>
            <w:hideMark/>
          </w:tcPr>
          <w:p w14:paraId="1B384858" w14:textId="77777777" w:rsidR="008C4FA8" w:rsidRPr="0050547E" w:rsidRDefault="008C4FA8" w:rsidP="00063999">
            <w:pPr>
              <w:rPr>
                <w:ins w:id="565" w:author="korisnik" w:date="2022-04-13T09:41:00Z"/>
                <w:sz w:val="20"/>
                <w:szCs w:val="20"/>
              </w:rPr>
            </w:pPr>
            <w:ins w:id="566" w:author="korisnik" w:date="2022-04-13T09:41:00Z">
              <w:r w:rsidRPr="0050547E">
                <w:rPr>
                  <w:sz w:val="20"/>
                  <w:szCs w:val="20"/>
                </w:rPr>
                <w:t>Nepotpun/neprikladan postupak provjera troškova</w:t>
              </w:r>
            </w:ins>
          </w:p>
        </w:tc>
        <w:tc>
          <w:tcPr>
            <w:tcW w:w="5400" w:type="dxa"/>
            <w:hideMark/>
          </w:tcPr>
          <w:p w14:paraId="593C29DD" w14:textId="77777777" w:rsidR="008C4FA8" w:rsidRPr="0050547E" w:rsidRDefault="008C4FA8" w:rsidP="00063999">
            <w:pPr>
              <w:rPr>
                <w:ins w:id="567" w:author="korisnik" w:date="2022-04-13T09:41:00Z"/>
                <w:sz w:val="20"/>
                <w:szCs w:val="20"/>
              </w:rPr>
            </w:pPr>
            <w:ins w:id="568" w:author="korisnik" w:date="2022-04-13T09:41:00Z">
              <w:r w:rsidRPr="0050547E">
                <w:rPr>
                  <w:sz w:val="20"/>
                  <w:szCs w:val="20"/>
                </w:rPr>
                <w:t>Upravljanje provjerama možda neće pružiti odgovarajuće jamstvo izostanka prijevare, zbog nedostatka potrebnih vještina i resursa.</w:t>
              </w:r>
            </w:ins>
          </w:p>
        </w:tc>
      </w:tr>
      <w:tr w:rsidR="008C4FA8" w:rsidRPr="0050547E" w14:paraId="7D4CF473" w14:textId="77777777" w:rsidTr="00063999">
        <w:trPr>
          <w:trHeight w:val="492"/>
          <w:ins w:id="569" w:author="korisnik" w:date="2022-04-13T09:41:00Z"/>
        </w:trPr>
        <w:tc>
          <w:tcPr>
            <w:tcW w:w="3540" w:type="dxa"/>
            <w:hideMark/>
          </w:tcPr>
          <w:p w14:paraId="6226A2FD" w14:textId="77777777" w:rsidR="008C4FA8" w:rsidRPr="0050547E" w:rsidRDefault="008C4FA8" w:rsidP="00063999">
            <w:pPr>
              <w:rPr>
                <w:ins w:id="570" w:author="korisnik" w:date="2022-04-13T09:41:00Z"/>
                <w:sz w:val="20"/>
                <w:szCs w:val="20"/>
              </w:rPr>
            </w:pPr>
            <w:ins w:id="571" w:author="korisnik" w:date="2022-04-13T09:41:00Z">
              <w:r w:rsidRPr="0050547E">
                <w:rPr>
                  <w:sz w:val="20"/>
                  <w:szCs w:val="20"/>
                </w:rPr>
                <w:t>Sukob interesa unutar NT-a ili PT-a</w:t>
              </w:r>
            </w:ins>
          </w:p>
        </w:tc>
        <w:tc>
          <w:tcPr>
            <w:tcW w:w="5400" w:type="dxa"/>
            <w:hideMark/>
          </w:tcPr>
          <w:p w14:paraId="7F47B739" w14:textId="77777777" w:rsidR="008C4FA8" w:rsidRPr="0050547E" w:rsidRDefault="008C4FA8" w:rsidP="00063999">
            <w:pPr>
              <w:rPr>
                <w:ins w:id="572" w:author="korisnik" w:date="2022-04-13T09:41:00Z"/>
                <w:sz w:val="20"/>
                <w:szCs w:val="20"/>
              </w:rPr>
            </w:pPr>
            <w:ins w:id="573" w:author="korisnik" w:date="2022-04-13T09:41:00Z">
              <w:r w:rsidRPr="0050547E">
                <w:rPr>
                  <w:sz w:val="20"/>
                  <w:szCs w:val="20"/>
                </w:rPr>
                <w:t xml:space="preserve">Članovi NT-a ili PT-a mogu biti u sukobu interesa koji ima nepoželjan utjecaj na odobravanje plaćanja za određene korisnike. </w:t>
              </w:r>
            </w:ins>
          </w:p>
        </w:tc>
      </w:tr>
    </w:tbl>
    <w:p w14:paraId="0C4ACB9A" w14:textId="77777777" w:rsidR="008C4FA8" w:rsidRPr="0050547E" w:rsidRDefault="008C4FA8" w:rsidP="008C4FA8">
      <w:pPr>
        <w:rPr>
          <w:ins w:id="574" w:author="korisnik" w:date="2022-04-13T09:41:00Z"/>
          <w:b/>
        </w:rPr>
      </w:pPr>
    </w:p>
    <w:p w14:paraId="2C71951C" w14:textId="77777777" w:rsidR="008C4FA8" w:rsidRPr="0050547E" w:rsidRDefault="008C4FA8" w:rsidP="008C4FA8">
      <w:pPr>
        <w:rPr>
          <w:ins w:id="575" w:author="korisnik" w:date="2022-04-13T09:41:00Z"/>
          <w:b/>
        </w:rPr>
      </w:pPr>
    </w:p>
    <w:p w14:paraId="1C721590" w14:textId="77777777" w:rsidR="008C4FA8" w:rsidRPr="0050547E" w:rsidRDefault="008C4FA8" w:rsidP="008C4FA8">
      <w:pPr>
        <w:rPr>
          <w:ins w:id="576" w:author="korisnik" w:date="2022-04-13T09:41:00Z"/>
          <w:b/>
        </w:rPr>
      </w:pPr>
      <w:ins w:id="577" w:author="korisnik" w:date="2022-04-13T09:41:00Z">
        <w:r w:rsidRPr="0050547E">
          <w:rPr>
            <w:b/>
          </w:rPr>
          <w:t>IZRAVNA NABAVA KADA SU PT/NT KORISNICI PROJEKATA</w:t>
        </w:r>
      </w:ins>
    </w:p>
    <w:tbl>
      <w:tblPr>
        <w:tblStyle w:val="TableGrid"/>
        <w:tblW w:w="0" w:type="auto"/>
        <w:tblLook w:val="04A0" w:firstRow="1" w:lastRow="0" w:firstColumn="1" w:lastColumn="0" w:noHBand="0" w:noVBand="1"/>
      </w:tblPr>
      <w:tblGrid>
        <w:gridCol w:w="3797"/>
        <w:gridCol w:w="5265"/>
      </w:tblGrid>
      <w:tr w:rsidR="008C4FA8" w:rsidRPr="0050547E" w14:paraId="4CBD6531" w14:textId="77777777" w:rsidTr="00063999">
        <w:trPr>
          <w:trHeight w:val="1545"/>
          <w:ins w:id="578" w:author="korisnik" w:date="2022-04-13T09:41:00Z"/>
        </w:trPr>
        <w:tc>
          <w:tcPr>
            <w:tcW w:w="3900" w:type="dxa"/>
            <w:hideMark/>
          </w:tcPr>
          <w:p w14:paraId="5FB1E63D" w14:textId="77777777" w:rsidR="008C4FA8" w:rsidRPr="0050547E" w:rsidRDefault="008C4FA8" w:rsidP="00063999">
            <w:pPr>
              <w:rPr>
                <w:ins w:id="579" w:author="korisnik" w:date="2022-04-13T09:41:00Z"/>
                <w:sz w:val="20"/>
                <w:szCs w:val="20"/>
              </w:rPr>
            </w:pPr>
            <w:ins w:id="580" w:author="korisnik" w:date="2022-04-13T09:41:00Z">
              <w:r w:rsidRPr="0050547E">
                <w:rPr>
                  <w:sz w:val="20"/>
                  <w:szCs w:val="20"/>
                </w:rPr>
                <w:t>Izbjegavanje potrebnog natjecateljskog postupka / postupka nadmetanja</w:t>
              </w:r>
            </w:ins>
          </w:p>
        </w:tc>
        <w:tc>
          <w:tcPr>
            <w:tcW w:w="5400" w:type="dxa"/>
            <w:hideMark/>
          </w:tcPr>
          <w:p w14:paraId="46DAA374" w14:textId="77777777" w:rsidR="008C4FA8" w:rsidRPr="0050547E" w:rsidRDefault="008C4FA8" w:rsidP="00063999">
            <w:pPr>
              <w:rPr>
                <w:ins w:id="581" w:author="korisnik" w:date="2022-04-13T09:41:00Z"/>
                <w:sz w:val="20"/>
                <w:szCs w:val="20"/>
              </w:rPr>
            </w:pPr>
            <w:ins w:id="582" w:author="korisnik" w:date="2022-04-13T09:41:00Z">
              <w:r w:rsidRPr="0050547E">
                <w:rPr>
                  <w:sz w:val="20"/>
                  <w:szCs w:val="20"/>
                </w:rPr>
                <w:t>Član osoblja NT/PT-a izbjegava nužan natjecateljski postupak / postupak nadmetanja kako bi favorizirao određenog ponuditelja u dobivanju ili zadržavanju ugovora putem:                                                                       - neprovođenja postupka javnog natječaja ili:</w:t>
              </w:r>
              <w:r w:rsidRPr="0050547E">
                <w:rPr>
                  <w:sz w:val="20"/>
                  <w:szCs w:val="20"/>
                </w:rPr>
                <w:br/>
                <w:t>- podijeljene nabave ili;</w:t>
              </w:r>
              <w:r w:rsidRPr="0050547E">
                <w:rPr>
                  <w:sz w:val="20"/>
                  <w:szCs w:val="20"/>
                </w:rPr>
                <w:br/>
                <w:t>- neopravdane dodjele jednom ponuditelju ili;</w:t>
              </w:r>
              <w:r w:rsidRPr="0050547E">
                <w:rPr>
                  <w:sz w:val="20"/>
                  <w:szCs w:val="20"/>
                </w:rPr>
                <w:br/>
                <w:t>- nepravilnim produljenjem ugovora.</w:t>
              </w:r>
            </w:ins>
          </w:p>
        </w:tc>
      </w:tr>
      <w:tr w:rsidR="008C4FA8" w:rsidRPr="0050547E" w14:paraId="01BBED33" w14:textId="77777777" w:rsidTr="00063999">
        <w:trPr>
          <w:trHeight w:val="1261"/>
          <w:ins w:id="583" w:author="korisnik" w:date="2022-04-13T09:41:00Z"/>
        </w:trPr>
        <w:tc>
          <w:tcPr>
            <w:tcW w:w="3900" w:type="dxa"/>
            <w:hideMark/>
          </w:tcPr>
          <w:p w14:paraId="18DFF0A7" w14:textId="77777777" w:rsidR="008C4FA8" w:rsidRPr="0050547E" w:rsidRDefault="008C4FA8" w:rsidP="00063999">
            <w:pPr>
              <w:rPr>
                <w:ins w:id="584" w:author="korisnik" w:date="2022-04-13T09:41:00Z"/>
                <w:sz w:val="20"/>
                <w:szCs w:val="20"/>
              </w:rPr>
            </w:pPr>
            <w:ins w:id="585" w:author="korisnik" w:date="2022-04-13T09:41:00Z">
              <w:r w:rsidRPr="0050547E">
                <w:rPr>
                  <w:sz w:val="20"/>
                  <w:szCs w:val="20"/>
                </w:rPr>
                <w:t>Manipulacija  natjecateljskim postupkom / postupkom nadmetanja</w:t>
              </w:r>
            </w:ins>
          </w:p>
        </w:tc>
        <w:tc>
          <w:tcPr>
            <w:tcW w:w="5400" w:type="dxa"/>
            <w:hideMark/>
          </w:tcPr>
          <w:p w14:paraId="62200710" w14:textId="77777777" w:rsidR="008C4FA8" w:rsidRPr="0050547E" w:rsidRDefault="008C4FA8" w:rsidP="00063999">
            <w:pPr>
              <w:rPr>
                <w:ins w:id="586" w:author="korisnik" w:date="2022-04-13T09:41:00Z"/>
                <w:sz w:val="20"/>
                <w:szCs w:val="20"/>
              </w:rPr>
            </w:pPr>
            <w:ins w:id="587" w:author="korisnik" w:date="2022-04-13T09:41:00Z">
              <w:r w:rsidRPr="0050547E">
                <w:rPr>
                  <w:sz w:val="20"/>
                  <w:szCs w:val="20"/>
                </w:rPr>
                <w:t>Član osoblja NT/PT-a favorizira ponuditelja u natjecateljskom postupku / postupku nadmetanja putem:</w:t>
              </w:r>
              <w:r w:rsidRPr="0050547E">
                <w:rPr>
                  <w:sz w:val="20"/>
                  <w:szCs w:val="20"/>
                </w:rPr>
                <w:br/>
                <w:t>- namještene specifikacije ili;</w:t>
              </w:r>
              <w:r w:rsidRPr="0050547E">
                <w:rPr>
                  <w:sz w:val="20"/>
                  <w:szCs w:val="20"/>
                </w:rPr>
                <w:br/>
                <w:t>- objavljivanjem podataka ponude ili</w:t>
              </w:r>
              <w:r w:rsidRPr="0050547E">
                <w:rPr>
                  <w:sz w:val="20"/>
                  <w:szCs w:val="20"/>
                </w:rPr>
                <w:br/>
                <w:t>- manipulacije ponudama.</w:t>
              </w:r>
            </w:ins>
          </w:p>
        </w:tc>
      </w:tr>
      <w:tr w:rsidR="008C4FA8" w:rsidRPr="0050547E" w14:paraId="613C2D57" w14:textId="77777777" w:rsidTr="00063999">
        <w:trPr>
          <w:trHeight w:val="996"/>
          <w:ins w:id="588" w:author="korisnik" w:date="2022-04-13T09:41:00Z"/>
        </w:trPr>
        <w:tc>
          <w:tcPr>
            <w:tcW w:w="3900" w:type="dxa"/>
            <w:hideMark/>
          </w:tcPr>
          <w:p w14:paraId="21875EB9" w14:textId="77777777" w:rsidR="008C4FA8" w:rsidRPr="0050547E" w:rsidRDefault="008C4FA8" w:rsidP="00063999">
            <w:pPr>
              <w:rPr>
                <w:ins w:id="589" w:author="korisnik" w:date="2022-04-13T09:41:00Z"/>
                <w:sz w:val="20"/>
                <w:szCs w:val="20"/>
              </w:rPr>
            </w:pPr>
            <w:ins w:id="590" w:author="korisnik" w:date="2022-04-13T09:41:00Z">
              <w:r w:rsidRPr="0050547E">
                <w:rPr>
                  <w:sz w:val="20"/>
                  <w:szCs w:val="20"/>
                </w:rPr>
                <w:t xml:space="preserve">Neprijavljeni sukob interesa ili davanja ili primanja mita </w:t>
              </w:r>
            </w:ins>
          </w:p>
        </w:tc>
        <w:tc>
          <w:tcPr>
            <w:tcW w:w="5400" w:type="dxa"/>
            <w:hideMark/>
          </w:tcPr>
          <w:p w14:paraId="6149A497" w14:textId="77777777" w:rsidR="008C4FA8" w:rsidRPr="0050547E" w:rsidRDefault="008C4FA8" w:rsidP="00063999">
            <w:pPr>
              <w:rPr>
                <w:ins w:id="591" w:author="korisnik" w:date="2022-04-13T09:41:00Z"/>
                <w:sz w:val="20"/>
                <w:szCs w:val="20"/>
              </w:rPr>
            </w:pPr>
            <w:ins w:id="592" w:author="korisnik" w:date="2022-04-13T09:41:00Z">
              <w:r w:rsidRPr="0050547E">
                <w:rPr>
                  <w:sz w:val="20"/>
                  <w:szCs w:val="20"/>
                </w:rPr>
                <w:t>Zaposlenik NT-a favorizira podnositelja/ponuditelja jer:</w:t>
              </w:r>
              <w:r w:rsidRPr="0050547E">
                <w:rPr>
                  <w:sz w:val="20"/>
                  <w:szCs w:val="20"/>
                </w:rPr>
                <w:br/>
                <w:t>- postoji neprijavljeni sukob interesa ili</w:t>
              </w:r>
              <w:r w:rsidRPr="0050547E">
                <w:rPr>
                  <w:sz w:val="20"/>
                  <w:szCs w:val="20"/>
                </w:rPr>
                <w:br/>
                <w:t>- je dano ili primljeno mito.</w:t>
              </w:r>
            </w:ins>
          </w:p>
        </w:tc>
      </w:tr>
    </w:tbl>
    <w:p w14:paraId="61F20B79" w14:textId="51C9A774" w:rsidR="00523257" w:rsidRPr="0050547E" w:rsidRDefault="00523257" w:rsidP="00523257">
      <w:pPr>
        <w:jc w:val="both"/>
        <w:rPr>
          <w:ins w:id="593" w:author="korisnik" w:date="2022-04-13T09:41:00Z"/>
        </w:rPr>
      </w:pPr>
    </w:p>
    <w:p w14:paraId="4029FD29" w14:textId="26C699D4" w:rsidR="008C4FA8" w:rsidRPr="0050547E" w:rsidRDefault="008C4FA8" w:rsidP="00523257">
      <w:pPr>
        <w:jc w:val="both"/>
        <w:rPr>
          <w:ins w:id="594" w:author="korisnik" w:date="2022-04-13T09:41:00Z"/>
        </w:rPr>
      </w:pPr>
    </w:p>
    <w:p w14:paraId="2C0811C4" w14:textId="198CFB90" w:rsidR="008C4FA8" w:rsidRPr="0050547E" w:rsidRDefault="008C4FA8" w:rsidP="00523257">
      <w:pPr>
        <w:jc w:val="both"/>
        <w:rPr>
          <w:ins w:id="595" w:author="korisnik" w:date="2022-04-13T09:41:00Z"/>
        </w:rPr>
      </w:pPr>
    </w:p>
    <w:p w14:paraId="509B9283" w14:textId="36147F31" w:rsidR="008C4FA8" w:rsidRPr="0050547E" w:rsidRDefault="008C4FA8" w:rsidP="00523257">
      <w:pPr>
        <w:jc w:val="both"/>
        <w:rPr>
          <w:ins w:id="596" w:author="korisnik" w:date="2022-04-13T09:41:00Z"/>
        </w:rPr>
      </w:pPr>
    </w:p>
    <w:p w14:paraId="4B604A26" w14:textId="4E3955F5" w:rsidR="008C4FA8" w:rsidRPr="0050547E" w:rsidRDefault="008C4FA8" w:rsidP="00523257">
      <w:pPr>
        <w:jc w:val="both"/>
        <w:rPr>
          <w:ins w:id="597" w:author="korisnik" w:date="2022-04-13T09:41:00Z"/>
        </w:rPr>
      </w:pPr>
    </w:p>
    <w:p w14:paraId="08A38A0C" w14:textId="12A8EE9B" w:rsidR="008C4FA8" w:rsidRPr="0050547E" w:rsidRDefault="008C4FA8" w:rsidP="00523257">
      <w:pPr>
        <w:jc w:val="both"/>
        <w:rPr>
          <w:moveTo w:id="598" w:author="korisnik" w:date="2022-04-13T09:41:00Z"/>
        </w:rPr>
      </w:pPr>
      <w:moveToRangeStart w:id="599" w:author="korisnik" w:date="2022-04-13T09:41:00Z" w:name="move100735324"/>
    </w:p>
    <w:p w14:paraId="75D67829" w14:textId="1CD771E9" w:rsidR="008C4FA8" w:rsidRPr="0050547E" w:rsidRDefault="008C4FA8" w:rsidP="00523257">
      <w:pPr>
        <w:jc w:val="both"/>
        <w:rPr>
          <w:moveTo w:id="600" w:author="korisnik" w:date="2022-04-13T09:41:00Z"/>
        </w:rPr>
      </w:pPr>
    </w:p>
    <w:p w14:paraId="1039B696" w14:textId="77777777" w:rsidR="008C4FA8" w:rsidRPr="0050547E" w:rsidRDefault="008C4FA8" w:rsidP="00523257">
      <w:pPr>
        <w:jc w:val="both"/>
        <w:rPr>
          <w:moveTo w:id="601" w:author="korisnik" w:date="2022-04-13T09:41:00Z"/>
        </w:rPr>
      </w:pPr>
    </w:p>
    <w:p w14:paraId="267773D0" w14:textId="77777777" w:rsidR="008B6EAB" w:rsidRPr="0050547E" w:rsidRDefault="008B6EAB" w:rsidP="00DF0E07">
      <w:pPr>
        <w:jc w:val="both"/>
        <w:rPr>
          <w:moveTo w:id="602" w:author="korisnik" w:date="2022-04-13T09:41:00Z"/>
        </w:rPr>
      </w:pPr>
    </w:p>
    <w:p w14:paraId="4FA2B639" w14:textId="7AEB0F9D" w:rsidR="008B6EAB" w:rsidRPr="0050547E" w:rsidRDefault="008B6EAB" w:rsidP="00910D48">
      <w:pPr>
        <w:pStyle w:val="Heading1"/>
        <w:keepNext w:val="0"/>
        <w:keepLines w:val="0"/>
        <w:numPr>
          <w:ilvl w:val="0"/>
          <w:numId w:val="5"/>
        </w:numPr>
        <w:pBdr>
          <w:top w:val="single" w:sz="4" w:space="1" w:color="auto"/>
          <w:left w:val="single" w:sz="4" w:space="4" w:color="auto"/>
          <w:bottom w:val="single" w:sz="4" w:space="1" w:color="auto"/>
          <w:right w:val="single" w:sz="4" w:space="4" w:color="auto"/>
        </w:pBdr>
        <w:shd w:val="clear" w:color="auto" w:fill="D9D9D9"/>
        <w:spacing w:before="0" w:line="240" w:lineRule="auto"/>
        <w:ind w:left="360" w:hanging="360"/>
        <w:jc w:val="left"/>
        <w:rPr>
          <w:moveTo w:id="603" w:author="korisnik" w:date="2022-04-13T09:41:00Z"/>
          <w:rFonts w:eastAsia="Times New Roman"/>
          <w:b/>
          <w:bCs/>
          <w:color w:val="auto"/>
          <w:kern w:val="32"/>
          <w:sz w:val="24"/>
          <w:szCs w:val="24"/>
        </w:rPr>
      </w:pPr>
      <w:bookmarkStart w:id="604" w:name="_Toc92386905"/>
      <w:moveTo w:id="605" w:author="korisnik" w:date="2022-04-13T09:41:00Z">
        <w:r w:rsidRPr="0050547E">
          <w:rPr>
            <w:rFonts w:eastAsia="Times New Roman"/>
            <w:b/>
            <w:bCs/>
            <w:color w:val="auto"/>
            <w:kern w:val="32"/>
            <w:sz w:val="24"/>
            <w:szCs w:val="24"/>
          </w:rPr>
          <w:t>PREGLED PROMJENA</w:t>
        </w:r>
        <w:bookmarkEnd w:id="604"/>
      </w:moveTo>
    </w:p>
    <w:p w14:paraId="3035835F" w14:textId="77777777" w:rsidR="008B6EAB" w:rsidRPr="0050547E" w:rsidRDefault="008B6EAB" w:rsidP="008B6EAB">
      <w:pPr>
        <w:pStyle w:val="MainParagraph-nonumber"/>
        <w:spacing w:before="0" w:after="0"/>
        <w:ind w:left="765"/>
        <w:outlineLvl w:val="0"/>
        <w:rPr>
          <w:moveTo w:id="606" w:author="korisnik" w:date="2022-04-13T09:41:00Z"/>
          <w:rFonts w:ascii="Times New Roman" w:hAnsi="Times New Roman" w:cs="Times New Roman"/>
          <w:noProof w:val="0"/>
          <w:sz w:val="24"/>
          <w:szCs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03"/>
        <w:gridCol w:w="3634"/>
        <w:gridCol w:w="1843"/>
      </w:tblGrid>
      <w:tr w:rsidR="008B6EAB" w:rsidRPr="00482652" w14:paraId="2E518096" w14:textId="77777777" w:rsidTr="0065304E">
        <w:trPr>
          <w:trHeight w:val="634"/>
          <w:ins w:id="607" w:author="korisnik" w:date="2022-04-13T09:41:00Z"/>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0FFDA51D" w14:textId="77777777" w:rsidR="008B6EAB" w:rsidRPr="0050547E" w:rsidRDefault="008B6EAB" w:rsidP="0065304E">
            <w:pPr>
              <w:pStyle w:val="Heading1"/>
              <w:keepNext w:val="0"/>
              <w:keepLines w:val="0"/>
              <w:spacing w:before="0" w:line="240" w:lineRule="auto"/>
              <w:rPr>
                <w:ins w:id="608" w:author="korisnik" w:date="2022-04-13T09:41:00Z"/>
                <w:b/>
                <w:color w:val="auto"/>
                <w:sz w:val="24"/>
                <w:szCs w:val="24"/>
              </w:rPr>
            </w:pPr>
            <w:bookmarkStart w:id="609" w:name="_Toc418076721"/>
            <w:bookmarkStart w:id="610" w:name="_Toc92386906"/>
            <w:moveToRangeEnd w:id="599"/>
            <w:ins w:id="611" w:author="korisnik" w:date="2022-04-13T09:41:00Z">
              <w:r w:rsidRPr="0050547E">
                <w:rPr>
                  <w:b/>
                  <w:color w:val="auto"/>
                  <w:sz w:val="24"/>
                  <w:szCs w:val="24"/>
                </w:rPr>
                <w:t>Broj verzije</w:t>
              </w:r>
              <w:bookmarkEnd w:id="609"/>
              <w:bookmarkEnd w:id="610"/>
            </w:ins>
          </w:p>
        </w:tc>
        <w:tc>
          <w:tcPr>
            <w:tcW w:w="2603" w:type="dxa"/>
            <w:tcBorders>
              <w:top w:val="single" w:sz="4" w:space="0" w:color="auto"/>
              <w:left w:val="single" w:sz="4" w:space="0" w:color="auto"/>
              <w:bottom w:val="single" w:sz="4" w:space="0" w:color="auto"/>
              <w:right w:val="single" w:sz="4" w:space="0" w:color="auto"/>
            </w:tcBorders>
            <w:shd w:val="clear" w:color="auto" w:fill="auto"/>
          </w:tcPr>
          <w:p w14:paraId="10B3F599" w14:textId="77777777" w:rsidR="008B6EAB" w:rsidRPr="0050547E" w:rsidRDefault="008B6EAB" w:rsidP="0065304E">
            <w:pPr>
              <w:pStyle w:val="Heading1"/>
              <w:keepNext w:val="0"/>
              <w:keepLines w:val="0"/>
              <w:spacing w:before="0" w:line="240" w:lineRule="auto"/>
              <w:rPr>
                <w:ins w:id="612" w:author="korisnik" w:date="2022-04-13T09:41:00Z"/>
                <w:b/>
                <w:color w:val="auto"/>
                <w:sz w:val="24"/>
                <w:szCs w:val="24"/>
              </w:rPr>
            </w:pPr>
            <w:bookmarkStart w:id="613" w:name="_Toc418076722"/>
            <w:bookmarkStart w:id="614" w:name="_Toc92386907"/>
            <w:ins w:id="615" w:author="korisnik" w:date="2022-04-13T09:41:00Z">
              <w:r w:rsidRPr="0050547E">
                <w:rPr>
                  <w:b/>
                  <w:color w:val="auto"/>
                  <w:sz w:val="24"/>
                  <w:szCs w:val="24"/>
                </w:rPr>
                <w:t>Datum promjene (datum odobrenja)</w:t>
              </w:r>
              <w:bookmarkEnd w:id="613"/>
              <w:bookmarkEnd w:id="614"/>
            </w:ins>
          </w:p>
        </w:tc>
        <w:tc>
          <w:tcPr>
            <w:tcW w:w="3634" w:type="dxa"/>
            <w:tcBorders>
              <w:top w:val="single" w:sz="4" w:space="0" w:color="auto"/>
              <w:left w:val="single" w:sz="4" w:space="0" w:color="auto"/>
              <w:bottom w:val="single" w:sz="4" w:space="0" w:color="auto"/>
              <w:right w:val="single" w:sz="4" w:space="0" w:color="auto"/>
            </w:tcBorders>
            <w:shd w:val="clear" w:color="auto" w:fill="auto"/>
          </w:tcPr>
          <w:p w14:paraId="62E19A90" w14:textId="77777777" w:rsidR="008B6EAB" w:rsidRPr="0050547E" w:rsidRDefault="008B6EAB" w:rsidP="0065304E">
            <w:pPr>
              <w:pStyle w:val="Heading1"/>
              <w:keepNext w:val="0"/>
              <w:keepLines w:val="0"/>
              <w:spacing w:before="0" w:line="240" w:lineRule="auto"/>
              <w:rPr>
                <w:ins w:id="616" w:author="korisnik" w:date="2022-04-13T09:41:00Z"/>
                <w:b/>
                <w:color w:val="auto"/>
                <w:sz w:val="24"/>
                <w:szCs w:val="24"/>
              </w:rPr>
            </w:pPr>
            <w:bookmarkStart w:id="617" w:name="_Toc92386908"/>
            <w:ins w:id="618" w:author="korisnik" w:date="2022-04-13T09:41:00Z">
              <w:r w:rsidRPr="0050547E">
                <w:rPr>
                  <w:rFonts w:eastAsia="Times New Roman"/>
                  <w:b/>
                  <w:color w:val="auto"/>
                  <w:sz w:val="24"/>
                  <w:szCs w:val="24"/>
                </w:rPr>
                <w:t>Promijenjena poglavlja/odjeljci/postupci</w:t>
              </w:r>
              <w:bookmarkEnd w:id="617"/>
            </w:ins>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F3780F" w14:textId="77777777" w:rsidR="008B6EAB" w:rsidRPr="00482652" w:rsidRDefault="008B6EAB" w:rsidP="0065304E">
            <w:pPr>
              <w:pStyle w:val="Heading1"/>
              <w:keepNext w:val="0"/>
              <w:keepLines w:val="0"/>
              <w:spacing w:before="0" w:line="240" w:lineRule="auto"/>
              <w:rPr>
                <w:ins w:id="619" w:author="korisnik" w:date="2022-04-13T09:41:00Z"/>
                <w:b/>
                <w:color w:val="auto"/>
                <w:sz w:val="24"/>
                <w:szCs w:val="24"/>
              </w:rPr>
            </w:pPr>
            <w:bookmarkStart w:id="620" w:name="_Toc418076724"/>
            <w:bookmarkStart w:id="621" w:name="_Toc92386909"/>
            <w:ins w:id="622" w:author="korisnik" w:date="2022-04-13T09:41:00Z">
              <w:r w:rsidRPr="0050547E">
                <w:rPr>
                  <w:b/>
                  <w:color w:val="auto"/>
                  <w:sz w:val="24"/>
                  <w:szCs w:val="24"/>
                </w:rPr>
                <w:t>Komentar (ako je primjenjivo)</w:t>
              </w:r>
              <w:bookmarkEnd w:id="620"/>
              <w:bookmarkEnd w:id="621"/>
            </w:ins>
          </w:p>
        </w:tc>
      </w:tr>
      <w:tr w:rsidR="002E75C4" w:rsidRPr="00482652" w14:paraId="33D58D54" w14:textId="77777777" w:rsidTr="0065304E">
        <w:trPr>
          <w:trHeight w:val="842"/>
          <w:ins w:id="623" w:author="korisnik" w:date="2022-04-13T09:41:00Z"/>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07BEC99F" w14:textId="22F230A4" w:rsidR="002E75C4" w:rsidRPr="00482652" w:rsidRDefault="002E75C4" w:rsidP="002E75C4">
            <w:pPr>
              <w:pStyle w:val="Heading1"/>
              <w:keepNext w:val="0"/>
              <w:keepLines w:val="0"/>
              <w:spacing w:before="0" w:line="240" w:lineRule="auto"/>
              <w:rPr>
                <w:ins w:id="624" w:author="korisnik" w:date="2022-04-13T09:41:00Z"/>
                <w:color w:val="auto"/>
                <w:sz w:val="24"/>
                <w:szCs w:val="24"/>
              </w:rPr>
            </w:pPr>
            <w:ins w:id="625" w:author="korisnik" w:date="2022-04-13T09:41:00Z">
              <w:r>
                <w:rPr>
                  <w:color w:val="auto"/>
                  <w:sz w:val="24"/>
                  <w:szCs w:val="24"/>
                </w:rPr>
                <w:t>2.0</w:t>
              </w:r>
            </w:ins>
          </w:p>
        </w:tc>
        <w:tc>
          <w:tcPr>
            <w:tcW w:w="2603" w:type="dxa"/>
            <w:tcBorders>
              <w:top w:val="single" w:sz="4" w:space="0" w:color="auto"/>
              <w:left w:val="single" w:sz="4" w:space="0" w:color="auto"/>
              <w:bottom w:val="single" w:sz="4" w:space="0" w:color="auto"/>
              <w:right w:val="single" w:sz="4" w:space="0" w:color="auto"/>
            </w:tcBorders>
            <w:shd w:val="clear" w:color="auto" w:fill="auto"/>
          </w:tcPr>
          <w:p w14:paraId="3D49850B" w14:textId="4040CDD5" w:rsidR="002E75C4" w:rsidRPr="00482652" w:rsidRDefault="002E75C4" w:rsidP="002E75C4">
            <w:pPr>
              <w:pStyle w:val="Heading1"/>
              <w:keepNext w:val="0"/>
              <w:keepLines w:val="0"/>
              <w:spacing w:before="0" w:line="240" w:lineRule="auto"/>
              <w:rPr>
                <w:ins w:id="626" w:author="korisnik" w:date="2022-04-13T09:41:00Z"/>
                <w:color w:val="auto"/>
                <w:sz w:val="24"/>
                <w:szCs w:val="24"/>
              </w:rPr>
            </w:pPr>
            <w:ins w:id="627" w:author="korisnik" w:date="2022-04-13T09:41:00Z">
              <w:r>
                <w:rPr>
                  <w:color w:val="auto"/>
                  <w:sz w:val="24"/>
                  <w:szCs w:val="24"/>
                </w:rPr>
                <w:t>7. travnja 2022.</w:t>
              </w:r>
            </w:ins>
          </w:p>
        </w:tc>
        <w:tc>
          <w:tcPr>
            <w:tcW w:w="3634" w:type="dxa"/>
            <w:tcBorders>
              <w:top w:val="single" w:sz="4" w:space="0" w:color="auto"/>
              <w:left w:val="single" w:sz="4" w:space="0" w:color="auto"/>
              <w:bottom w:val="single" w:sz="4" w:space="0" w:color="auto"/>
              <w:right w:val="single" w:sz="4" w:space="0" w:color="auto"/>
            </w:tcBorders>
            <w:shd w:val="clear" w:color="auto" w:fill="auto"/>
          </w:tcPr>
          <w:p w14:paraId="11253E72" w14:textId="77777777" w:rsidR="002E75C4" w:rsidRDefault="002E75C4" w:rsidP="002E75C4">
            <w:pPr>
              <w:pStyle w:val="Heading1"/>
              <w:keepNext w:val="0"/>
              <w:keepLines w:val="0"/>
              <w:spacing w:before="0" w:line="240" w:lineRule="auto"/>
              <w:rPr>
                <w:ins w:id="628" w:author="korisnik" w:date="2022-04-13T09:41:00Z"/>
                <w:color w:val="auto"/>
                <w:sz w:val="24"/>
                <w:szCs w:val="24"/>
              </w:rPr>
            </w:pPr>
            <w:ins w:id="629" w:author="korisnik" w:date="2022-04-13T09:41:00Z">
              <w:r w:rsidRPr="00134FD4">
                <w:rPr>
                  <w:color w:val="auto"/>
                  <w:sz w:val="24"/>
                  <w:szCs w:val="24"/>
                </w:rPr>
                <w:t>Dopune na str</w:t>
              </w:r>
              <w:r>
                <w:rPr>
                  <w:color w:val="auto"/>
                  <w:sz w:val="24"/>
                  <w:szCs w:val="24"/>
                </w:rPr>
                <w:t>. 6., 7., 8., 9., 11., 12., 13.</w:t>
              </w:r>
            </w:ins>
          </w:p>
          <w:p w14:paraId="4881DE3F" w14:textId="5CD95BA0" w:rsidR="002E75C4" w:rsidRPr="00134FD4" w:rsidRDefault="002E75C4" w:rsidP="002E75C4">
            <w:pPr>
              <w:pStyle w:val="Heading1"/>
              <w:keepNext w:val="0"/>
              <w:keepLines w:val="0"/>
              <w:spacing w:before="0" w:line="240" w:lineRule="auto"/>
              <w:rPr>
                <w:ins w:id="630" w:author="korisnik" w:date="2022-04-13T09:41:00Z"/>
                <w:color w:val="auto"/>
                <w:sz w:val="24"/>
                <w:szCs w:val="24"/>
              </w:rPr>
            </w:pPr>
            <w:ins w:id="631" w:author="korisnik" w:date="2022-04-13T09:41:00Z">
              <w:r w:rsidRPr="002E75C4">
                <w:rPr>
                  <w:color w:val="auto"/>
                  <w:sz w:val="24"/>
                  <w:szCs w:val="24"/>
                </w:rPr>
                <w:t>Dodana poglavlja 8. i 9.</w:t>
              </w:r>
            </w:ins>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37FC44" w14:textId="77777777" w:rsidR="002E75C4" w:rsidRPr="00482652" w:rsidRDefault="002E75C4" w:rsidP="002E75C4">
            <w:pPr>
              <w:pStyle w:val="Heading1"/>
              <w:keepNext w:val="0"/>
              <w:keepLines w:val="0"/>
              <w:spacing w:before="0" w:line="240" w:lineRule="auto"/>
              <w:rPr>
                <w:ins w:id="632" w:author="korisnik" w:date="2022-04-13T09:41:00Z"/>
                <w:b/>
                <w:color w:val="auto"/>
                <w:sz w:val="24"/>
                <w:szCs w:val="24"/>
              </w:rPr>
            </w:pPr>
          </w:p>
        </w:tc>
      </w:tr>
    </w:tbl>
    <w:p w14:paraId="229B9414" w14:textId="77777777" w:rsidR="008B6EAB" w:rsidRDefault="008B6EAB" w:rsidP="00DF0E07">
      <w:pPr>
        <w:jc w:val="both"/>
      </w:pPr>
    </w:p>
    <w:sectPr w:rsidR="008B6EAB">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E046C" w16cid:durableId="25F6BF08"/>
  <w16cid:commentId w16cid:paraId="4A8CB58F" w16cid:durableId="25F69CDB"/>
  <w16cid:commentId w16cid:paraId="6A76D5CB" w16cid:durableId="25F67ABC"/>
  <w16cid:commentId w16cid:paraId="1A711AF0" w16cid:durableId="25F6A4DE"/>
  <w16cid:commentId w16cid:paraId="3742BACF" w16cid:durableId="25F6B92A"/>
  <w16cid:commentId w16cid:paraId="73769DAE" w16cid:durableId="25F6A3C3"/>
  <w16cid:commentId w16cid:paraId="71038724" w16cid:durableId="25F6BA89"/>
  <w16cid:commentId w16cid:paraId="45E801D2" w16cid:durableId="25F69A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50B87" w14:textId="77777777" w:rsidR="00783A82" w:rsidRDefault="00783A82" w:rsidP="00D221FE">
      <w:r>
        <w:separator/>
      </w:r>
    </w:p>
  </w:endnote>
  <w:endnote w:type="continuationSeparator" w:id="0">
    <w:p w14:paraId="657B8227" w14:textId="77777777" w:rsidR="00783A82" w:rsidRDefault="00783A82" w:rsidP="00D221FE">
      <w:r>
        <w:continuationSeparator/>
      </w:r>
    </w:p>
  </w:endnote>
  <w:endnote w:type="continuationNotice" w:id="1">
    <w:p w14:paraId="350F316B" w14:textId="77777777" w:rsidR="00783A82" w:rsidRDefault="00783A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5596E" w14:textId="77777777" w:rsidR="0050547E" w:rsidRDefault="00505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5E8BB" w14:textId="79424528" w:rsidR="00B31D66" w:rsidRPr="007E6705" w:rsidRDefault="00B31D66" w:rsidP="00D221FE">
    <w:pPr>
      <w:tabs>
        <w:tab w:val="center" w:pos="4536"/>
        <w:tab w:val="right" w:pos="9072"/>
      </w:tabs>
      <w:jc w:val="center"/>
      <w:rPr>
        <w:sz w:val="18"/>
        <w:szCs w:val="18"/>
        <w:lang w:val="en-US" w:eastAsia="lv-LV"/>
      </w:rPr>
    </w:pPr>
    <w:r w:rsidRPr="007E6705">
      <w:rPr>
        <w:sz w:val="18"/>
        <w:szCs w:val="18"/>
        <w:lang w:val="en-US" w:eastAsia="lv-LV"/>
      </w:rPr>
      <w:t xml:space="preserve">Stranica </w:t>
    </w:r>
    <w:r w:rsidRPr="007E6705">
      <w:rPr>
        <w:sz w:val="18"/>
        <w:szCs w:val="18"/>
        <w:lang w:val="en-US" w:eastAsia="lv-LV"/>
      </w:rPr>
      <w:fldChar w:fldCharType="begin"/>
    </w:r>
    <w:r w:rsidRPr="007E6705">
      <w:rPr>
        <w:sz w:val="18"/>
        <w:szCs w:val="18"/>
        <w:lang w:val="en-US" w:eastAsia="lv-LV"/>
      </w:rPr>
      <w:instrText xml:space="preserve"> PAGE   \* MERGEFORMAT </w:instrText>
    </w:r>
    <w:r w:rsidRPr="007E6705">
      <w:rPr>
        <w:sz w:val="18"/>
        <w:szCs w:val="18"/>
        <w:lang w:val="en-US" w:eastAsia="lv-LV"/>
      </w:rPr>
      <w:fldChar w:fldCharType="separate"/>
    </w:r>
    <w:r w:rsidR="00783A82">
      <w:rPr>
        <w:noProof/>
        <w:sz w:val="18"/>
        <w:szCs w:val="18"/>
        <w:lang w:val="en-US" w:eastAsia="lv-LV"/>
      </w:rPr>
      <w:t>2</w:t>
    </w:r>
    <w:r w:rsidRPr="007E6705">
      <w:rPr>
        <w:sz w:val="18"/>
        <w:szCs w:val="18"/>
        <w:lang w:val="en-US" w:eastAsia="lv-LV"/>
      </w:rPr>
      <w:fldChar w:fldCharType="end"/>
    </w:r>
    <w:r w:rsidRPr="007E6705">
      <w:rPr>
        <w:sz w:val="18"/>
        <w:szCs w:val="18"/>
        <w:lang w:val="en-US" w:eastAsia="lv-LV"/>
      </w:rPr>
      <w:t xml:space="preserve"> </w:t>
    </w:r>
  </w:p>
  <w:p w14:paraId="28BE2766" w14:textId="77777777" w:rsidR="00B31D66" w:rsidRDefault="00B31D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B4BEE" w14:textId="77777777" w:rsidR="0050547E" w:rsidRDefault="00505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1315C" w14:textId="77777777" w:rsidR="00783A82" w:rsidRDefault="00783A82" w:rsidP="00D221FE">
      <w:r>
        <w:separator/>
      </w:r>
    </w:p>
  </w:footnote>
  <w:footnote w:type="continuationSeparator" w:id="0">
    <w:p w14:paraId="6EDB7216" w14:textId="77777777" w:rsidR="00783A82" w:rsidRDefault="00783A82" w:rsidP="00D221FE">
      <w:r>
        <w:continuationSeparator/>
      </w:r>
    </w:p>
  </w:footnote>
  <w:footnote w:type="continuationNotice" w:id="1">
    <w:p w14:paraId="3A517CA0" w14:textId="77777777" w:rsidR="00783A82" w:rsidRDefault="00783A82"/>
  </w:footnote>
  <w:footnote w:id="2">
    <w:p w14:paraId="7B58F982" w14:textId="38E78BC5" w:rsidR="001F06F0" w:rsidRDefault="001F06F0">
      <w:pPr>
        <w:pStyle w:val="FootnoteText"/>
        <w:rPr>
          <w:ins w:id="469" w:author="korisnik" w:date="2022-04-13T09:41:00Z"/>
        </w:rPr>
      </w:pPr>
      <w:ins w:id="470" w:author="korisnik" w:date="2022-04-13T09:41:00Z">
        <w:r>
          <w:rPr>
            <w:rStyle w:val="FootnoteReference"/>
          </w:rPr>
          <w:footnoteRef/>
        </w:r>
        <w:r>
          <w:t xml:space="preserve"> Zakon o sprječavanju sukoba interesa </w:t>
        </w:r>
        <w:r w:rsidR="006E080C">
          <w:t>(</w:t>
        </w:r>
        <w:r>
          <w:t>NN 143/21</w:t>
        </w:r>
        <w:r w:rsidR="006E080C">
          <w:t>)</w:t>
        </w:r>
        <w:r>
          <w:t xml:space="preserve"> </w:t>
        </w:r>
      </w:ins>
    </w:p>
  </w:footnote>
  <w:footnote w:id="3">
    <w:p w14:paraId="4EF86B5B" w14:textId="17BF7304" w:rsidR="001F06F0" w:rsidRDefault="001F06F0">
      <w:pPr>
        <w:pStyle w:val="FootnoteText"/>
        <w:rPr>
          <w:ins w:id="473" w:author="korisnik" w:date="2022-04-13T09:41:00Z"/>
        </w:rPr>
      </w:pPr>
      <w:ins w:id="474" w:author="korisnik" w:date="2022-04-13T09:41:00Z">
        <w:r>
          <w:rPr>
            <w:rStyle w:val="FootnoteReference"/>
          </w:rPr>
          <w:footnoteRef/>
        </w:r>
        <w:r>
          <w:t xml:space="preserve"> S</w:t>
        </w:r>
        <w:r w:rsidRPr="00EB5BD1">
          <w:t>trategija</w:t>
        </w:r>
        <w:r>
          <w:t xml:space="preserve"> sprječavanja korupcije za razdoblje od 2021. do 2030. godine</w:t>
        </w:r>
        <w:r w:rsidRPr="00EB5BD1">
          <w:t xml:space="preserve"> </w:t>
        </w:r>
        <w:r w:rsidR="006E080C">
          <w:t>(</w:t>
        </w:r>
        <w:r>
          <w:t>NN 120/2021</w:t>
        </w:r>
        <w:r w:rsidR="006E080C">
          <w:t>)</w:t>
        </w:r>
        <w:r>
          <w:t xml:space="preserve"> </w:t>
        </w:r>
      </w:ins>
    </w:p>
  </w:footnote>
  <w:footnote w:id="4">
    <w:p w14:paraId="4810E35F" w14:textId="2637CA50" w:rsidR="001F06F0" w:rsidRDefault="001F06F0">
      <w:pPr>
        <w:pStyle w:val="FootnoteText"/>
        <w:rPr>
          <w:ins w:id="477" w:author="korisnik" w:date="2022-04-13T09:41:00Z"/>
        </w:rPr>
      </w:pPr>
      <w:ins w:id="478" w:author="korisnik" w:date="2022-04-13T09:41:00Z">
        <w:r>
          <w:rPr>
            <w:rStyle w:val="FootnoteReference"/>
          </w:rPr>
          <w:footnoteRef/>
        </w:r>
        <w:r>
          <w:t xml:space="preserve"> </w:t>
        </w:r>
        <w:r w:rsidRPr="00AB1DA6">
          <w:t>Zakon o spr</w:t>
        </w:r>
        <w:r>
          <w:t>j</w:t>
        </w:r>
        <w:r w:rsidRPr="00AB1DA6">
          <w:t>ečavanju pranja novca</w:t>
        </w:r>
        <w:r>
          <w:t xml:space="preserve"> i financiranja terorizma</w:t>
        </w:r>
        <w:r w:rsidRPr="00EB5BD1">
          <w:t xml:space="preserve"> </w:t>
        </w:r>
        <w:r w:rsidR="006E080C">
          <w:t>(</w:t>
        </w:r>
        <w:r>
          <w:t>NN 108/17, 39/19</w:t>
        </w:r>
        <w:r w:rsidR="006E080C">
          <w:t>)</w:t>
        </w:r>
        <w:r>
          <w:t xml:space="preserve"> </w:t>
        </w:r>
      </w:ins>
    </w:p>
  </w:footnote>
  <w:footnote w:id="5">
    <w:p w14:paraId="5DBE2F04" w14:textId="2F2408A0" w:rsidR="001F06F0" w:rsidRDefault="001F06F0">
      <w:pPr>
        <w:pStyle w:val="FootnoteText"/>
        <w:rPr>
          <w:ins w:id="481" w:author="korisnik" w:date="2022-04-13T09:41:00Z"/>
        </w:rPr>
      </w:pPr>
      <w:ins w:id="482" w:author="korisnik" w:date="2022-04-13T09:41:00Z">
        <w:r>
          <w:rPr>
            <w:rStyle w:val="FootnoteReference"/>
          </w:rPr>
          <w:footnoteRef/>
        </w:r>
        <w:r>
          <w:t xml:space="preserve"> </w:t>
        </w:r>
        <w:r w:rsidRPr="00AB1DA6">
          <w:t>Zakon o zaštiti prijavitelja nepravilnosti</w:t>
        </w:r>
        <w:r w:rsidRPr="00EB5BD1">
          <w:t xml:space="preserve"> </w:t>
        </w:r>
        <w:r w:rsidR="006E080C">
          <w:t>(</w:t>
        </w:r>
        <w:r>
          <w:t>NN 17/19</w:t>
        </w:r>
        <w:r w:rsidR="006E080C">
          <w:t>)</w:t>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B061" w14:textId="77777777" w:rsidR="0050547E" w:rsidRDefault="00505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765"/>
      <w:gridCol w:w="2628"/>
      <w:gridCol w:w="2331"/>
      <w:gridCol w:w="2338"/>
    </w:tblGrid>
    <w:tr w:rsidR="00B31D66" w:rsidRPr="006A3B78" w14:paraId="0F157B66" w14:textId="77777777" w:rsidTr="00D221FE">
      <w:tc>
        <w:tcPr>
          <w:tcW w:w="974" w:type="pct"/>
          <w:vMerge w:val="restart"/>
          <w:tcBorders>
            <w:top w:val="single" w:sz="4" w:space="0" w:color="auto"/>
            <w:left w:val="single" w:sz="4" w:space="0" w:color="auto"/>
            <w:right w:val="single" w:sz="4" w:space="0" w:color="auto"/>
          </w:tcBorders>
        </w:tcPr>
        <w:p w14:paraId="0D77C3C7" w14:textId="77777777" w:rsidR="00B31D66" w:rsidRPr="0082745C" w:rsidRDefault="00B31D66" w:rsidP="00D221FE">
          <w:pPr>
            <w:ind w:firstLine="18"/>
            <w:jc w:val="center"/>
            <w:rPr>
              <w:b/>
            </w:rPr>
          </w:pPr>
          <w:r w:rsidRPr="0082745C">
            <w:rPr>
              <w:b/>
            </w:rPr>
            <w:t>Ministarstvo financija</w:t>
          </w:r>
        </w:p>
        <w:p w14:paraId="469E5FFE" w14:textId="77777777" w:rsidR="00B31D66" w:rsidRPr="000118CA" w:rsidRDefault="00B31D66" w:rsidP="00D221FE">
          <w:pPr>
            <w:ind w:firstLine="18"/>
            <w:jc w:val="center"/>
            <w:rPr>
              <w:b/>
            </w:rPr>
          </w:pPr>
          <w:r w:rsidRPr="0082745C">
            <w:rPr>
              <w:b/>
            </w:rPr>
            <w:t>(MFIN)</w:t>
          </w:r>
        </w:p>
      </w:tc>
      <w:tc>
        <w:tcPr>
          <w:tcW w:w="1450" w:type="pct"/>
          <w:tcBorders>
            <w:top w:val="single" w:sz="4" w:space="0" w:color="auto"/>
            <w:left w:val="single" w:sz="4" w:space="0" w:color="auto"/>
            <w:bottom w:val="single" w:sz="4" w:space="0" w:color="auto"/>
            <w:right w:val="single" w:sz="4" w:space="0" w:color="auto"/>
          </w:tcBorders>
          <w:vAlign w:val="center"/>
        </w:tcPr>
        <w:p w14:paraId="44D55DAD" w14:textId="77777777" w:rsidR="00B31D66" w:rsidRPr="000118CA" w:rsidRDefault="00B31D66" w:rsidP="00D221FE">
          <w:pPr>
            <w:ind w:firstLine="18"/>
            <w:jc w:val="center"/>
            <w:rPr>
              <w:b/>
            </w:rPr>
          </w:pPr>
          <w:r w:rsidRPr="0082745C">
            <w:rPr>
              <w:b/>
            </w:rPr>
            <w:t>PRAVILA NPOO</w:t>
          </w:r>
        </w:p>
      </w:tc>
      <w:tc>
        <w:tcPr>
          <w:tcW w:w="1286" w:type="pct"/>
          <w:tcBorders>
            <w:top w:val="single" w:sz="4" w:space="0" w:color="auto"/>
            <w:left w:val="single" w:sz="4" w:space="0" w:color="auto"/>
            <w:bottom w:val="single" w:sz="4" w:space="0" w:color="auto"/>
            <w:right w:val="single" w:sz="4" w:space="0" w:color="auto"/>
          </w:tcBorders>
          <w:vAlign w:val="center"/>
        </w:tcPr>
        <w:p w14:paraId="48779DD9" w14:textId="77777777" w:rsidR="00B31D66" w:rsidRPr="000118CA" w:rsidRDefault="00B31D66" w:rsidP="00D221FE">
          <w:pPr>
            <w:ind w:firstLine="18"/>
            <w:jc w:val="center"/>
            <w:rPr>
              <w:b/>
            </w:rPr>
          </w:pPr>
          <w:r w:rsidRPr="0082745C">
            <w:rPr>
              <w:b/>
            </w:rPr>
            <w:t>Pravilo br.</w:t>
          </w:r>
        </w:p>
      </w:tc>
      <w:tc>
        <w:tcPr>
          <w:tcW w:w="1290" w:type="pct"/>
          <w:tcBorders>
            <w:top w:val="single" w:sz="4" w:space="0" w:color="auto"/>
            <w:left w:val="single" w:sz="4" w:space="0" w:color="auto"/>
            <w:bottom w:val="single" w:sz="4" w:space="0" w:color="auto"/>
            <w:right w:val="single" w:sz="4" w:space="0" w:color="auto"/>
          </w:tcBorders>
        </w:tcPr>
        <w:p w14:paraId="2FEF6C2B" w14:textId="77777777" w:rsidR="00B31D66" w:rsidRPr="000118CA" w:rsidRDefault="00B31D66" w:rsidP="00D221FE">
          <w:pPr>
            <w:ind w:firstLine="18"/>
            <w:jc w:val="center"/>
            <w:rPr>
              <w:b/>
            </w:rPr>
          </w:pPr>
          <w:r w:rsidRPr="001436C2">
            <w:rPr>
              <w:b/>
            </w:rPr>
            <w:t>0</w:t>
          </w:r>
          <w:r>
            <w:rPr>
              <w:b/>
            </w:rPr>
            <w:t>1</w:t>
          </w:r>
        </w:p>
      </w:tc>
    </w:tr>
    <w:tr w:rsidR="00B31D66" w:rsidRPr="006A3B78" w14:paraId="233E49E7" w14:textId="77777777" w:rsidTr="00D221FE">
      <w:tc>
        <w:tcPr>
          <w:tcW w:w="974" w:type="pct"/>
          <w:vMerge/>
          <w:tcBorders>
            <w:left w:val="single" w:sz="4" w:space="0" w:color="auto"/>
            <w:right w:val="single" w:sz="4" w:space="0" w:color="auto"/>
          </w:tcBorders>
        </w:tcPr>
        <w:p w14:paraId="462BC05C" w14:textId="77777777" w:rsidR="00B31D66" w:rsidRPr="000118CA" w:rsidRDefault="00B31D66" w:rsidP="00D221FE">
          <w:pPr>
            <w:jc w:val="center"/>
            <w:rPr>
              <w:b/>
            </w:rPr>
          </w:pPr>
        </w:p>
      </w:tc>
      <w:tc>
        <w:tcPr>
          <w:tcW w:w="1450" w:type="pct"/>
          <w:vMerge w:val="restart"/>
          <w:tcBorders>
            <w:top w:val="single" w:sz="4" w:space="0" w:color="auto"/>
            <w:left w:val="single" w:sz="4" w:space="0" w:color="auto"/>
            <w:bottom w:val="single" w:sz="4" w:space="0" w:color="auto"/>
            <w:right w:val="single" w:sz="4" w:space="0" w:color="auto"/>
          </w:tcBorders>
          <w:vAlign w:val="center"/>
        </w:tcPr>
        <w:p w14:paraId="177F6E21" w14:textId="77777777" w:rsidR="00B31D66" w:rsidRDefault="00B31D66" w:rsidP="00D221FE">
          <w:pPr>
            <w:jc w:val="center"/>
            <w:rPr>
              <w:b/>
            </w:rPr>
          </w:pPr>
          <w:r>
            <w:rPr>
              <w:b/>
            </w:rPr>
            <w:t>Zajedničko poglavlje</w:t>
          </w:r>
        </w:p>
        <w:p w14:paraId="0EB0A043" w14:textId="77777777" w:rsidR="00B31D66" w:rsidRPr="000118CA" w:rsidRDefault="00B31D66" w:rsidP="00D221FE">
          <w:pPr>
            <w:jc w:val="center"/>
            <w:rPr>
              <w:b/>
              <w:lang w:eastAsia="hu-HU"/>
            </w:rPr>
          </w:pPr>
        </w:p>
      </w:tc>
      <w:tc>
        <w:tcPr>
          <w:tcW w:w="1286" w:type="pct"/>
          <w:tcBorders>
            <w:top w:val="single" w:sz="4" w:space="0" w:color="auto"/>
            <w:left w:val="single" w:sz="4" w:space="0" w:color="auto"/>
            <w:bottom w:val="single" w:sz="4" w:space="0" w:color="auto"/>
            <w:right w:val="single" w:sz="4" w:space="0" w:color="auto"/>
          </w:tcBorders>
          <w:vAlign w:val="center"/>
        </w:tcPr>
        <w:p w14:paraId="2900EDA1" w14:textId="77777777" w:rsidR="00B31D66" w:rsidRPr="000118CA" w:rsidRDefault="00B31D66" w:rsidP="00D221FE">
          <w:pPr>
            <w:jc w:val="center"/>
            <w:rPr>
              <w:b/>
            </w:rPr>
          </w:pPr>
          <w:r w:rsidRPr="0082745C">
            <w:rPr>
              <w:b/>
            </w:rPr>
            <w:t xml:space="preserve">Datum </w:t>
          </w:r>
        </w:p>
      </w:tc>
      <w:tc>
        <w:tcPr>
          <w:tcW w:w="1290" w:type="pct"/>
          <w:tcBorders>
            <w:top w:val="single" w:sz="4" w:space="0" w:color="auto"/>
            <w:left w:val="single" w:sz="4" w:space="0" w:color="auto"/>
            <w:bottom w:val="single" w:sz="4" w:space="0" w:color="auto"/>
            <w:right w:val="single" w:sz="4" w:space="0" w:color="auto"/>
          </w:tcBorders>
        </w:tcPr>
        <w:p w14:paraId="23A8F150" w14:textId="18753499" w:rsidR="00B31D66" w:rsidRPr="000118CA" w:rsidRDefault="000160F2" w:rsidP="00D221FE">
          <w:pPr>
            <w:jc w:val="center"/>
            <w:rPr>
              <w:b/>
            </w:rPr>
          </w:pPr>
          <w:del w:id="10" w:author="korisnik" w:date="2022-04-13T09:41:00Z">
            <w:r w:rsidRPr="0082745C">
              <w:rPr>
                <w:b/>
              </w:rPr>
              <w:delText>Prosinac</w:delText>
            </w:r>
            <w:r w:rsidRPr="0082745C">
              <w:rPr>
                <w:b/>
                <w:bCs/>
                <w:kern w:val="32"/>
              </w:rPr>
              <w:delText xml:space="preserve"> 2021.</w:delText>
            </w:r>
          </w:del>
          <w:ins w:id="11" w:author="korisnik" w:date="2022-04-13T09:41:00Z">
            <w:r w:rsidR="0050547E">
              <w:rPr>
                <w:b/>
              </w:rPr>
              <w:t>Travanj</w:t>
            </w:r>
            <w:r w:rsidR="00B31D66">
              <w:rPr>
                <w:b/>
                <w:bCs/>
                <w:kern w:val="32"/>
              </w:rPr>
              <w:t xml:space="preserve"> 2022</w:t>
            </w:r>
            <w:r w:rsidR="00B31D66" w:rsidRPr="0082745C">
              <w:rPr>
                <w:b/>
                <w:bCs/>
                <w:kern w:val="32"/>
              </w:rPr>
              <w:t>.</w:t>
            </w:r>
          </w:ins>
        </w:p>
      </w:tc>
    </w:tr>
    <w:tr w:rsidR="00B31D66" w:rsidRPr="006A3B78" w14:paraId="3AE16553" w14:textId="77777777" w:rsidTr="00D221FE">
      <w:tc>
        <w:tcPr>
          <w:tcW w:w="974" w:type="pct"/>
          <w:vMerge/>
          <w:tcBorders>
            <w:left w:val="single" w:sz="4" w:space="0" w:color="auto"/>
            <w:right w:val="single" w:sz="4" w:space="0" w:color="auto"/>
          </w:tcBorders>
        </w:tcPr>
        <w:p w14:paraId="27A5F378" w14:textId="77777777" w:rsidR="00B31D66" w:rsidRPr="000118CA" w:rsidRDefault="00B31D66" w:rsidP="00D221FE">
          <w:pPr>
            <w:jc w:val="center"/>
            <w:rPr>
              <w:b/>
            </w:rPr>
          </w:pPr>
        </w:p>
      </w:tc>
      <w:tc>
        <w:tcPr>
          <w:tcW w:w="1450" w:type="pct"/>
          <w:vMerge/>
          <w:tcBorders>
            <w:top w:val="single" w:sz="4" w:space="0" w:color="auto"/>
            <w:left w:val="single" w:sz="4" w:space="0" w:color="auto"/>
            <w:bottom w:val="single" w:sz="4" w:space="0" w:color="auto"/>
            <w:right w:val="single" w:sz="4" w:space="0" w:color="auto"/>
          </w:tcBorders>
        </w:tcPr>
        <w:p w14:paraId="247A0030" w14:textId="77777777" w:rsidR="00B31D66" w:rsidRPr="000118CA" w:rsidRDefault="00B31D66" w:rsidP="00D221FE">
          <w:pPr>
            <w:jc w:val="center"/>
            <w:rPr>
              <w:b/>
            </w:rPr>
          </w:pPr>
        </w:p>
      </w:tc>
      <w:tc>
        <w:tcPr>
          <w:tcW w:w="1286" w:type="pct"/>
          <w:tcBorders>
            <w:top w:val="single" w:sz="4" w:space="0" w:color="auto"/>
            <w:left w:val="single" w:sz="4" w:space="0" w:color="auto"/>
            <w:bottom w:val="single" w:sz="4" w:space="0" w:color="auto"/>
            <w:right w:val="single" w:sz="4" w:space="0" w:color="auto"/>
          </w:tcBorders>
          <w:vAlign w:val="center"/>
        </w:tcPr>
        <w:p w14:paraId="7765F0C0" w14:textId="77777777" w:rsidR="00B31D66" w:rsidRPr="000118CA" w:rsidRDefault="00B31D66" w:rsidP="00D221FE">
          <w:pPr>
            <w:jc w:val="center"/>
            <w:rPr>
              <w:b/>
            </w:rPr>
          </w:pPr>
          <w:r w:rsidRPr="0082745C">
            <w:rPr>
              <w:b/>
            </w:rPr>
            <w:t>Verzija</w:t>
          </w:r>
        </w:p>
      </w:tc>
      <w:tc>
        <w:tcPr>
          <w:tcW w:w="1290" w:type="pct"/>
          <w:tcBorders>
            <w:top w:val="single" w:sz="4" w:space="0" w:color="auto"/>
            <w:left w:val="single" w:sz="4" w:space="0" w:color="auto"/>
            <w:bottom w:val="single" w:sz="4" w:space="0" w:color="auto"/>
            <w:right w:val="single" w:sz="4" w:space="0" w:color="auto"/>
          </w:tcBorders>
        </w:tcPr>
        <w:p w14:paraId="1CD1E240" w14:textId="636F7FD0" w:rsidR="00B31D66" w:rsidRPr="000118CA" w:rsidRDefault="000160F2" w:rsidP="00D221FE">
          <w:pPr>
            <w:jc w:val="center"/>
            <w:rPr>
              <w:b/>
            </w:rPr>
          </w:pPr>
          <w:del w:id="12" w:author="korisnik" w:date="2022-04-13T09:41:00Z">
            <w:r w:rsidRPr="0082745C">
              <w:rPr>
                <w:b/>
                <w:color w:val="000000" w:themeColor="text1"/>
              </w:rPr>
              <w:delText>1</w:delText>
            </w:r>
          </w:del>
          <w:ins w:id="13" w:author="korisnik" w:date="2022-04-13T09:41:00Z">
            <w:r w:rsidR="0050547E">
              <w:rPr>
                <w:b/>
                <w:color w:val="000000" w:themeColor="text1"/>
              </w:rPr>
              <w:t>2</w:t>
            </w:r>
          </w:ins>
          <w:r w:rsidR="0050547E">
            <w:rPr>
              <w:b/>
              <w:color w:val="000000" w:themeColor="text1"/>
            </w:rPr>
            <w:t>.0</w:t>
          </w:r>
        </w:p>
      </w:tc>
    </w:tr>
    <w:tr w:rsidR="00B31D66" w:rsidRPr="006A3B78" w14:paraId="47E34E58" w14:textId="77777777" w:rsidTr="00D221FE">
      <w:trPr>
        <w:trHeight w:val="350"/>
      </w:trPr>
      <w:tc>
        <w:tcPr>
          <w:tcW w:w="974" w:type="pct"/>
          <w:vMerge/>
          <w:tcBorders>
            <w:left w:val="single" w:sz="4" w:space="0" w:color="auto"/>
            <w:bottom w:val="single" w:sz="4" w:space="0" w:color="auto"/>
            <w:right w:val="single" w:sz="4" w:space="0" w:color="auto"/>
          </w:tcBorders>
        </w:tcPr>
        <w:p w14:paraId="73F90434" w14:textId="77777777" w:rsidR="00B31D66" w:rsidRPr="000118CA" w:rsidRDefault="00B31D66" w:rsidP="00D221FE">
          <w:pPr>
            <w:jc w:val="center"/>
            <w:rPr>
              <w:b/>
            </w:rPr>
          </w:pPr>
        </w:p>
      </w:tc>
      <w:tc>
        <w:tcPr>
          <w:tcW w:w="1450" w:type="pct"/>
          <w:vMerge/>
          <w:tcBorders>
            <w:top w:val="single" w:sz="4" w:space="0" w:color="auto"/>
            <w:left w:val="single" w:sz="4" w:space="0" w:color="auto"/>
            <w:bottom w:val="single" w:sz="4" w:space="0" w:color="auto"/>
            <w:right w:val="single" w:sz="4" w:space="0" w:color="auto"/>
          </w:tcBorders>
        </w:tcPr>
        <w:p w14:paraId="3323440A" w14:textId="77777777" w:rsidR="00B31D66" w:rsidRPr="000118CA" w:rsidRDefault="00B31D66" w:rsidP="00D221FE">
          <w:pPr>
            <w:jc w:val="center"/>
            <w:rPr>
              <w:b/>
            </w:rPr>
          </w:pPr>
        </w:p>
      </w:tc>
      <w:tc>
        <w:tcPr>
          <w:tcW w:w="1286" w:type="pct"/>
          <w:tcBorders>
            <w:top w:val="single" w:sz="4" w:space="0" w:color="auto"/>
            <w:left w:val="single" w:sz="4" w:space="0" w:color="auto"/>
            <w:bottom w:val="single" w:sz="4" w:space="0" w:color="auto"/>
            <w:right w:val="single" w:sz="4" w:space="0" w:color="auto"/>
          </w:tcBorders>
          <w:vAlign w:val="center"/>
        </w:tcPr>
        <w:p w14:paraId="6AF604ED" w14:textId="77777777" w:rsidR="00B31D66" w:rsidRPr="000118CA" w:rsidRDefault="00B31D66" w:rsidP="00D221FE">
          <w:pPr>
            <w:jc w:val="center"/>
            <w:rPr>
              <w:b/>
            </w:rPr>
          </w:pPr>
          <w:r w:rsidRPr="0082745C">
            <w:rPr>
              <w:b/>
            </w:rPr>
            <w:t>Pravilo donosi</w:t>
          </w:r>
        </w:p>
      </w:tc>
      <w:tc>
        <w:tcPr>
          <w:tcW w:w="1290" w:type="pct"/>
          <w:tcBorders>
            <w:top w:val="single" w:sz="4" w:space="0" w:color="auto"/>
            <w:left w:val="single" w:sz="4" w:space="0" w:color="auto"/>
            <w:bottom w:val="single" w:sz="4" w:space="0" w:color="auto"/>
            <w:right w:val="single" w:sz="4" w:space="0" w:color="auto"/>
          </w:tcBorders>
          <w:vAlign w:val="center"/>
        </w:tcPr>
        <w:p w14:paraId="7B27FB5E" w14:textId="77777777" w:rsidR="00B31D66" w:rsidRPr="000118CA" w:rsidRDefault="00B31D66" w:rsidP="00D221FE">
          <w:pPr>
            <w:jc w:val="center"/>
            <w:rPr>
              <w:b/>
            </w:rPr>
          </w:pPr>
          <w:r w:rsidRPr="0082745C">
            <w:rPr>
              <w:b/>
            </w:rPr>
            <w:t>Ministar MFIN</w:t>
          </w:r>
        </w:p>
      </w:tc>
    </w:tr>
  </w:tbl>
  <w:p w14:paraId="76414FEC" w14:textId="77777777" w:rsidR="00B31D66" w:rsidRPr="006A3B78" w:rsidRDefault="00B31D66">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BB6BD" w14:textId="77777777" w:rsidR="0050547E" w:rsidRDefault="00505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07EB0"/>
    <w:multiLevelType w:val="hybridMultilevel"/>
    <w:tmpl w:val="D5BAD6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ACB23A7"/>
    <w:multiLevelType w:val="hybridMultilevel"/>
    <w:tmpl w:val="18E44442"/>
    <w:lvl w:ilvl="0" w:tplc="430C9F0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76226A"/>
    <w:multiLevelType w:val="hybridMultilevel"/>
    <w:tmpl w:val="FBCA01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A4A1BFE"/>
    <w:multiLevelType w:val="hybridMultilevel"/>
    <w:tmpl w:val="24E83A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F77185E"/>
    <w:multiLevelType w:val="hybridMultilevel"/>
    <w:tmpl w:val="C2F0FDE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7806298"/>
    <w:multiLevelType w:val="hybridMultilevel"/>
    <w:tmpl w:val="46B64824"/>
    <w:lvl w:ilvl="0" w:tplc="79706112">
      <w:start w:val="1"/>
      <w:numFmt w:val="bullet"/>
      <w:lvlText w:val="-"/>
      <w:lvlJc w:val="left"/>
      <w:pPr>
        <w:ind w:left="720" w:hanging="36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313694"/>
    <w:multiLevelType w:val="hybridMultilevel"/>
    <w:tmpl w:val="FB128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D619FF"/>
    <w:multiLevelType w:val="hybridMultilevel"/>
    <w:tmpl w:val="4C78E5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59212CA"/>
    <w:multiLevelType w:val="hybridMultilevel"/>
    <w:tmpl w:val="EEC46CEE"/>
    <w:lvl w:ilvl="0" w:tplc="BB46FC5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5BA04FC"/>
    <w:multiLevelType w:val="multilevel"/>
    <w:tmpl w:val="32AA1AFA"/>
    <w:lvl w:ilvl="0">
      <w:start w:val="1"/>
      <w:numFmt w:val="decimal"/>
      <w:lvlText w:val="%1."/>
      <w:lvlJc w:val="left"/>
      <w:rPr>
        <w:rFonts w:ascii="Times New Roman" w:hAnsi="Times New Roman" w:cs="Times New Roman" w:hint="default"/>
        <w:b/>
        <w:color w:val="auto"/>
        <w:sz w:val="24"/>
        <w:szCs w:val="24"/>
      </w:rPr>
    </w:lvl>
    <w:lvl w:ilvl="1">
      <w:start w:val="1"/>
      <w:numFmt w:val="decimal"/>
      <w:pStyle w:val="Heading2"/>
      <w:lvlText w:val="%1.%2."/>
      <w:lvlJc w:val="left"/>
      <w:rPr>
        <w:rFonts w:cs="Times New Roman" w:hint="default"/>
        <w:b/>
      </w:rPr>
    </w:lvl>
    <w:lvl w:ilvl="2">
      <w:start w:val="1"/>
      <w:numFmt w:val="decimal"/>
      <w:pStyle w:val="Heading3"/>
      <w:lvlText w:val="%1.%2.%3."/>
      <w:lvlJc w:val="left"/>
      <w:pPr>
        <w:ind w:left="21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ind w:left="1702"/>
      </w:pPr>
      <w:rPr>
        <w:rFonts w:cs="Times New Roman" w:hint="default"/>
      </w:rPr>
    </w:lvl>
    <w:lvl w:ilvl="4">
      <w:start w:val="1"/>
      <w:numFmt w:val="decimal"/>
      <w:pStyle w:val="Heading5"/>
      <w:lvlText w:val="%1.%2.%3.%4.%5."/>
      <w:lvlJc w:val="left"/>
      <w:pPr>
        <w:ind w:left="1702"/>
      </w:pPr>
      <w:rPr>
        <w:rFonts w:cs="Times New Roman" w:hint="default"/>
      </w:rPr>
    </w:lvl>
    <w:lvl w:ilvl="5">
      <w:start w:val="1"/>
      <w:numFmt w:val="decimal"/>
      <w:lvlText w:val="%1.%2.%3.%4.%5.%6."/>
      <w:lvlJc w:val="left"/>
      <w:pPr>
        <w:ind w:left="1702"/>
      </w:pPr>
      <w:rPr>
        <w:rFonts w:cs="Times New Roman" w:hint="default"/>
      </w:rPr>
    </w:lvl>
    <w:lvl w:ilvl="6">
      <w:start w:val="1"/>
      <w:numFmt w:val="decimal"/>
      <w:lvlText w:val="%1.%2.%3.%4.%5.%6.%7."/>
      <w:lvlJc w:val="left"/>
      <w:pPr>
        <w:ind w:left="1702"/>
      </w:pPr>
      <w:rPr>
        <w:rFonts w:cs="Times New Roman" w:hint="default"/>
      </w:rPr>
    </w:lvl>
    <w:lvl w:ilvl="7">
      <w:start w:val="1"/>
      <w:numFmt w:val="decimal"/>
      <w:lvlText w:val="%1.%2.%3.%4.%5.%6.%7.%8."/>
      <w:lvlJc w:val="left"/>
      <w:pPr>
        <w:ind w:left="1702"/>
      </w:pPr>
      <w:rPr>
        <w:rFonts w:cs="Times New Roman" w:hint="default"/>
      </w:rPr>
    </w:lvl>
    <w:lvl w:ilvl="8">
      <w:start w:val="1"/>
      <w:numFmt w:val="decimal"/>
      <w:lvlText w:val="%1.%2.%3.%4.%5.%6.%7.%8.%9."/>
      <w:lvlJc w:val="left"/>
      <w:pPr>
        <w:ind w:left="1702"/>
      </w:pPr>
      <w:rPr>
        <w:rFonts w:cs="Times New Roman" w:hint="default"/>
      </w:rPr>
    </w:lvl>
  </w:abstractNum>
  <w:abstractNum w:abstractNumId="10" w15:restartNumberingAfterBreak="0">
    <w:nsid w:val="572A1E38"/>
    <w:multiLevelType w:val="hybridMultilevel"/>
    <w:tmpl w:val="8AD6B8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16D3BB4"/>
    <w:multiLevelType w:val="hybridMultilevel"/>
    <w:tmpl w:val="71FC56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AC7001D"/>
    <w:multiLevelType w:val="multilevel"/>
    <w:tmpl w:val="F5B49C70"/>
    <w:lvl w:ilvl="0">
      <w:start w:val="1"/>
      <w:numFmt w:val="decimal"/>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b w:val="0"/>
      </w:rPr>
    </w:lvl>
    <w:lvl w:ilvl="2">
      <w:start w:val="1"/>
      <w:numFmt w:val="decimal"/>
      <w:pStyle w:val="XXXRulesParagraph"/>
      <w:lvlText w:val="%1.%2.%3"/>
      <w:lvlJc w:val="left"/>
      <w:pPr>
        <w:ind w:left="2155" w:hanging="908"/>
      </w:pPr>
      <w:rPr>
        <w:rFonts w:cs="Times New Roman" w:hint="default"/>
        <w:b w:val="0"/>
      </w:rPr>
    </w:lvl>
    <w:lvl w:ilvl="3">
      <w:start w:val="1"/>
      <w:numFmt w:val="decimal"/>
      <w:lvlText w:val="%1.%2.%3.%4"/>
      <w:lvlJc w:val="left"/>
      <w:pPr>
        <w:ind w:left="3402" w:hanging="1134"/>
      </w:pPr>
      <w:rPr>
        <w:rFonts w:cs="Times New Roman"/>
        <w:b w:val="0"/>
        <w:bCs w:val="0"/>
        <w:i w:val="0"/>
        <w:iCs w:val="0"/>
        <w:caps w:val="0"/>
        <w:smallCaps w:val="0"/>
        <w:strike w:val="0"/>
        <w:dstrike w:val="0"/>
        <w:vanish w:val="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5"/>
  </w:num>
  <w:num w:numId="2">
    <w:abstractNumId w:val="7"/>
  </w:num>
  <w:num w:numId="3">
    <w:abstractNumId w:val="0"/>
  </w:num>
  <w:num w:numId="4">
    <w:abstractNumId w:val="1"/>
  </w:num>
  <w:num w:numId="5">
    <w:abstractNumId w:val="9"/>
  </w:num>
  <w:num w:numId="6">
    <w:abstractNumId w:val="12"/>
  </w:num>
  <w:num w:numId="7">
    <w:abstractNumId w:val="6"/>
  </w:num>
  <w:num w:numId="8">
    <w:abstractNumId w:val="3"/>
  </w:num>
  <w:num w:numId="9">
    <w:abstractNumId w:val="10"/>
  </w:num>
  <w:num w:numId="10">
    <w:abstractNumId w:val="8"/>
  </w:num>
  <w:num w:numId="11">
    <w:abstractNumId w:val="4"/>
  </w:num>
  <w:num w:numId="12">
    <w:abstractNumId w:val="1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4C"/>
    <w:rsid w:val="000160F2"/>
    <w:rsid w:val="0002262D"/>
    <w:rsid w:val="0003465D"/>
    <w:rsid w:val="00034DDE"/>
    <w:rsid w:val="0003755A"/>
    <w:rsid w:val="00063999"/>
    <w:rsid w:val="00067104"/>
    <w:rsid w:val="00072E24"/>
    <w:rsid w:val="00074F24"/>
    <w:rsid w:val="000A2F86"/>
    <w:rsid w:val="000A4489"/>
    <w:rsid w:val="000B080E"/>
    <w:rsid w:val="000D1725"/>
    <w:rsid w:val="000E20C8"/>
    <w:rsid w:val="000E7679"/>
    <w:rsid w:val="0013057A"/>
    <w:rsid w:val="00134712"/>
    <w:rsid w:val="00134FD4"/>
    <w:rsid w:val="00143E67"/>
    <w:rsid w:val="00161B24"/>
    <w:rsid w:val="00162EB0"/>
    <w:rsid w:val="00163191"/>
    <w:rsid w:val="00166BF4"/>
    <w:rsid w:val="00177E30"/>
    <w:rsid w:val="0018067A"/>
    <w:rsid w:val="001C0A84"/>
    <w:rsid w:val="001D3060"/>
    <w:rsid w:val="001D38F1"/>
    <w:rsid w:val="001D5152"/>
    <w:rsid w:val="001E5543"/>
    <w:rsid w:val="001E6193"/>
    <w:rsid w:val="001F06F0"/>
    <w:rsid w:val="001F178D"/>
    <w:rsid w:val="002002C4"/>
    <w:rsid w:val="0022327A"/>
    <w:rsid w:val="00243A9A"/>
    <w:rsid w:val="0025641B"/>
    <w:rsid w:val="00257836"/>
    <w:rsid w:val="00274B7F"/>
    <w:rsid w:val="0028057C"/>
    <w:rsid w:val="00290BC8"/>
    <w:rsid w:val="002A64D2"/>
    <w:rsid w:val="002D11A5"/>
    <w:rsid w:val="002D2CA7"/>
    <w:rsid w:val="002D6E6F"/>
    <w:rsid w:val="002E75C4"/>
    <w:rsid w:val="003035CF"/>
    <w:rsid w:val="0030422A"/>
    <w:rsid w:val="00316EFF"/>
    <w:rsid w:val="00345DC8"/>
    <w:rsid w:val="00353AAD"/>
    <w:rsid w:val="00354763"/>
    <w:rsid w:val="00363518"/>
    <w:rsid w:val="00363CD3"/>
    <w:rsid w:val="00372F1B"/>
    <w:rsid w:val="00375F0A"/>
    <w:rsid w:val="003849B5"/>
    <w:rsid w:val="003939BE"/>
    <w:rsid w:val="003D6994"/>
    <w:rsid w:val="003E03B1"/>
    <w:rsid w:val="003E1737"/>
    <w:rsid w:val="003E47CC"/>
    <w:rsid w:val="003F5F13"/>
    <w:rsid w:val="004049CB"/>
    <w:rsid w:val="0042441F"/>
    <w:rsid w:val="004411F4"/>
    <w:rsid w:val="0045434B"/>
    <w:rsid w:val="004719BA"/>
    <w:rsid w:val="0048064D"/>
    <w:rsid w:val="00493963"/>
    <w:rsid w:val="004A18A5"/>
    <w:rsid w:val="004B314C"/>
    <w:rsid w:val="004C1E6C"/>
    <w:rsid w:val="004C1F97"/>
    <w:rsid w:val="004C43AF"/>
    <w:rsid w:val="004C4CB1"/>
    <w:rsid w:val="004D639C"/>
    <w:rsid w:val="004D657D"/>
    <w:rsid w:val="004D6932"/>
    <w:rsid w:val="004F7A0B"/>
    <w:rsid w:val="0050547E"/>
    <w:rsid w:val="00505E1F"/>
    <w:rsid w:val="005079E1"/>
    <w:rsid w:val="005113D2"/>
    <w:rsid w:val="005208BA"/>
    <w:rsid w:val="00523257"/>
    <w:rsid w:val="00542383"/>
    <w:rsid w:val="005553A9"/>
    <w:rsid w:val="0057044A"/>
    <w:rsid w:val="00571947"/>
    <w:rsid w:val="00582DD0"/>
    <w:rsid w:val="00590F5B"/>
    <w:rsid w:val="005914B3"/>
    <w:rsid w:val="005A4D39"/>
    <w:rsid w:val="005C5A56"/>
    <w:rsid w:val="005D5B02"/>
    <w:rsid w:val="005E6FFE"/>
    <w:rsid w:val="00605DB7"/>
    <w:rsid w:val="00614166"/>
    <w:rsid w:val="006176F7"/>
    <w:rsid w:val="00651458"/>
    <w:rsid w:val="0065290D"/>
    <w:rsid w:val="0065304E"/>
    <w:rsid w:val="0066310A"/>
    <w:rsid w:val="00666AAB"/>
    <w:rsid w:val="00670C21"/>
    <w:rsid w:val="00672BFF"/>
    <w:rsid w:val="00694087"/>
    <w:rsid w:val="00695F47"/>
    <w:rsid w:val="006D0425"/>
    <w:rsid w:val="006D6212"/>
    <w:rsid w:val="006E080C"/>
    <w:rsid w:val="00700FD7"/>
    <w:rsid w:val="007162F0"/>
    <w:rsid w:val="00731A77"/>
    <w:rsid w:val="00783A82"/>
    <w:rsid w:val="00785B02"/>
    <w:rsid w:val="007B1283"/>
    <w:rsid w:val="007E71AD"/>
    <w:rsid w:val="007F4906"/>
    <w:rsid w:val="00811C70"/>
    <w:rsid w:val="00812C8C"/>
    <w:rsid w:val="008231D9"/>
    <w:rsid w:val="00824EFD"/>
    <w:rsid w:val="00826392"/>
    <w:rsid w:val="0083359D"/>
    <w:rsid w:val="008417D6"/>
    <w:rsid w:val="0088248D"/>
    <w:rsid w:val="00892050"/>
    <w:rsid w:val="008B13EB"/>
    <w:rsid w:val="008B6D7D"/>
    <w:rsid w:val="008B6EAB"/>
    <w:rsid w:val="008C4FA8"/>
    <w:rsid w:val="008D2341"/>
    <w:rsid w:val="00910C82"/>
    <w:rsid w:val="00910D48"/>
    <w:rsid w:val="0093193B"/>
    <w:rsid w:val="0095501E"/>
    <w:rsid w:val="009A31B0"/>
    <w:rsid w:val="009B080D"/>
    <w:rsid w:val="009C506C"/>
    <w:rsid w:val="009C6A73"/>
    <w:rsid w:val="009D6883"/>
    <w:rsid w:val="009D7103"/>
    <w:rsid w:val="009F4818"/>
    <w:rsid w:val="00A16487"/>
    <w:rsid w:val="00A208ED"/>
    <w:rsid w:val="00A24DC4"/>
    <w:rsid w:val="00A27774"/>
    <w:rsid w:val="00A32F8A"/>
    <w:rsid w:val="00A60AA3"/>
    <w:rsid w:val="00A67F45"/>
    <w:rsid w:val="00A7723A"/>
    <w:rsid w:val="00A837A9"/>
    <w:rsid w:val="00A931BC"/>
    <w:rsid w:val="00A9568F"/>
    <w:rsid w:val="00AA2D53"/>
    <w:rsid w:val="00AA6906"/>
    <w:rsid w:val="00AB1248"/>
    <w:rsid w:val="00AB1DA6"/>
    <w:rsid w:val="00AB2CF8"/>
    <w:rsid w:val="00AC2FEC"/>
    <w:rsid w:val="00AE54C1"/>
    <w:rsid w:val="00AE7828"/>
    <w:rsid w:val="00AF4FB4"/>
    <w:rsid w:val="00B244FA"/>
    <w:rsid w:val="00B31D66"/>
    <w:rsid w:val="00B33B04"/>
    <w:rsid w:val="00B77649"/>
    <w:rsid w:val="00B90B6F"/>
    <w:rsid w:val="00BC4189"/>
    <w:rsid w:val="00BF1233"/>
    <w:rsid w:val="00BF3F69"/>
    <w:rsid w:val="00BF51F9"/>
    <w:rsid w:val="00C0104C"/>
    <w:rsid w:val="00C05E04"/>
    <w:rsid w:val="00C0610C"/>
    <w:rsid w:val="00C06464"/>
    <w:rsid w:val="00C075F9"/>
    <w:rsid w:val="00C1000D"/>
    <w:rsid w:val="00C12FDE"/>
    <w:rsid w:val="00C30E2F"/>
    <w:rsid w:val="00C31E80"/>
    <w:rsid w:val="00C335EB"/>
    <w:rsid w:val="00C35706"/>
    <w:rsid w:val="00C42EE4"/>
    <w:rsid w:val="00C4630E"/>
    <w:rsid w:val="00C47964"/>
    <w:rsid w:val="00C5062C"/>
    <w:rsid w:val="00C67962"/>
    <w:rsid w:val="00C92451"/>
    <w:rsid w:val="00C93AAB"/>
    <w:rsid w:val="00CA3AC2"/>
    <w:rsid w:val="00CA718F"/>
    <w:rsid w:val="00CC4606"/>
    <w:rsid w:val="00D0276F"/>
    <w:rsid w:val="00D029F9"/>
    <w:rsid w:val="00D06CFD"/>
    <w:rsid w:val="00D1438F"/>
    <w:rsid w:val="00D221FE"/>
    <w:rsid w:val="00D25B4E"/>
    <w:rsid w:val="00D324F1"/>
    <w:rsid w:val="00D63CEF"/>
    <w:rsid w:val="00D957D6"/>
    <w:rsid w:val="00DA6B97"/>
    <w:rsid w:val="00DA7C5E"/>
    <w:rsid w:val="00DB2FB4"/>
    <w:rsid w:val="00DC2BA7"/>
    <w:rsid w:val="00DF0E07"/>
    <w:rsid w:val="00DF0EDD"/>
    <w:rsid w:val="00DF63DC"/>
    <w:rsid w:val="00E001A0"/>
    <w:rsid w:val="00E13E0D"/>
    <w:rsid w:val="00E2338E"/>
    <w:rsid w:val="00E5078C"/>
    <w:rsid w:val="00E536DE"/>
    <w:rsid w:val="00E709CD"/>
    <w:rsid w:val="00E773CE"/>
    <w:rsid w:val="00E80599"/>
    <w:rsid w:val="00E854FF"/>
    <w:rsid w:val="00E92188"/>
    <w:rsid w:val="00EA4A3A"/>
    <w:rsid w:val="00EB3BE6"/>
    <w:rsid w:val="00EB5BD1"/>
    <w:rsid w:val="00EC3E91"/>
    <w:rsid w:val="00EE0BFC"/>
    <w:rsid w:val="00F00405"/>
    <w:rsid w:val="00F04597"/>
    <w:rsid w:val="00F10B88"/>
    <w:rsid w:val="00F25F2F"/>
    <w:rsid w:val="00F327BC"/>
    <w:rsid w:val="00F363C0"/>
    <w:rsid w:val="00F41B8F"/>
    <w:rsid w:val="00F53E8A"/>
    <w:rsid w:val="00F55007"/>
    <w:rsid w:val="00F61D7E"/>
    <w:rsid w:val="00F710A8"/>
    <w:rsid w:val="00F729A0"/>
    <w:rsid w:val="00F958E7"/>
    <w:rsid w:val="00F95D2A"/>
    <w:rsid w:val="00FA2936"/>
    <w:rsid w:val="00FD1855"/>
    <w:rsid w:val="00FD2EA3"/>
    <w:rsid w:val="00FF6C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F8B4"/>
  <w15:chartTrackingRefBased/>
  <w15:docId w15:val="{BFA0BD99-EA45-4508-B899-71CB8C7FC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C4FA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qFormat/>
    <w:rsid w:val="00D221FE"/>
    <w:pPr>
      <w:keepNext/>
      <w:keepLines/>
      <w:spacing w:before="240" w:line="259" w:lineRule="auto"/>
      <w:jc w:val="both"/>
      <w:outlineLvl w:val="0"/>
    </w:pPr>
    <w:rPr>
      <w:rFonts w:eastAsia="Calibri"/>
      <w:color w:val="1F4E79"/>
      <w:sz w:val="32"/>
      <w:szCs w:val="32"/>
      <w:lang w:eastAsia="en-US"/>
    </w:rPr>
  </w:style>
  <w:style w:type="paragraph" w:styleId="Heading2">
    <w:name w:val="heading 2"/>
    <w:basedOn w:val="Normal"/>
    <w:next w:val="Normal"/>
    <w:link w:val="Heading2Char"/>
    <w:qFormat/>
    <w:rsid w:val="00D221FE"/>
    <w:pPr>
      <w:keepNext/>
      <w:keepLines/>
      <w:numPr>
        <w:ilvl w:val="1"/>
        <w:numId w:val="5"/>
      </w:numPr>
      <w:spacing w:before="40" w:line="259" w:lineRule="auto"/>
      <w:jc w:val="both"/>
      <w:outlineLvl w:val="1"/>
    </w:pPr>
    <w:rPr>
      <w:rFonts w:eastAsia="Calibri"/>
      <w:color w:val="1F4E79"/>
      <w:sz w:val="26"/>
      <w:szCs w:val="26"/>
      <w:lang w:eastAsia="en-US"/>
    </w:rPr>
  </w:style>
  <w:style w:type="paragraph" w:styleId="Heading3">
    <w:name w:val="heading 3"/>
    <w:basedOn w:val="Normal"/>
    <w:next w:val="Normal"/>
    <w:link w:val="Heading3Char"/>
    <w:qFormat/>
    <w:rsid w:val="00D221FE"/>
    <w:pPr>
      <w:keepNext/>
      <w:keepLines/>
      <w:numPr>
        <w:ilvl w:val="2"/>
        <w:numId w:val="5"/>
      </w:numPr>
      <w:spacing w:before="40" w:line="259" w:lineRule="auto"/>
      <w:jc w:val="both"/>
      <w:outlineLvl w:val="2"/>
    </w:pPr>
    <w:rPr>
      <w:rFonts w:eastAsia="Calibri"/>
      <w:color w:val="1F4E79"/>
      <w:lang w:eastAsia="en-US"/>
    </w:rPr>
  </w:style>
  <w:style w:type="paragraph" w:styleId="Heading4">
    <w:name w:val="heading 4"/>
    <w:basedOn w:val="Normal"/>
    <w:next w:val="Normal"/>
    <w:link w:val="Heading4Char"/>
    <w:qFormat/>
    <w:rsid w:val="00D221FE"/>
    <w:pPr>
      <w:keepNext/>
      <w:keepLines/>
      <w:numPr>
        <w:ilvl w:val="3"/>
        <w:numId w:val="5"/>
      </w:numPr>
      <w:spacing w:before="40" w:line="259" w:lineRule="auto"/>
      <w:jc w:val="both"/>
      <w:outlineLvl w:val="3"/>
    </w:pPr>
    <w:rPr>
      <w:rFonts w:eastAsia="Calibri"/>
      <w:i/>
      <w:iCs/>
      <w:color w:val="2E74B5"/>
      <w:sz w:val="22"/>
      <w:szCs w:val="22"/>
      <w:lang w:eastAsia="en-US"/>
    </w:rPr>
  </w:style>
  <w:style w:type="paragraph" w:styleId="Heading5">
    <w:name w:val="heading 5"/>
    <w:basedOn w:val="Normal"/>
    <w:next w:val="Normal"/>
    <w:link w:val="Heading5Char"/>
    <w:qFormat/>
    <w:rsid w:val="00D221FE"/>
    <w:pPr>
      <w:keepNext/>
      <w:keepLines/>
      <w:numPr>
        <w:ilvl w:val="4"/>
        <w:numId w:val="5"/>
      </w:numPr>
      <w:spacing w:before="40" w:line="259" w:lineRule="auto"/>
      <w:jc w:val="both"/>
      <w:outlineLvl w:val="4"/>
    </w:pPr>
    <w:rPr>
      <w:rFonts w:ascii="Calibri Light" w:eastAsia="Calibri" w:hAnsi="Calibri Light"/>
      <w:color w:val="2E74B5"/>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0104C"/>
    <w:pPr>
      <w:ind w:left="720"/>
      <w:contextualSpacing/>
    </w:pPr>
  </w:style>
  <w:style w:type="paragraph" w:styleId="NormalWeb">
    <w:name w:val="Normal (Web)"/>
    <w:basedOn w:val="Normal"/>
    <w:uiPriority w:val="99"/>
    <w:rsid w:val="00C0104C"/>
    <w:pPr>
      <w:spacing w:before="100" w:beforeAutospacing="1" w:after="100" w:afterAutospacing="1"/>
    </w:pPr>
    <w:rPr>
      <w:lang w:val="lt-LT" w:eastAsia="lt-LT"/>
    </w:rPr>
  </w:style>
  <w:style w:type="character" w:customStyle="1" w:styleId="ListParagraphChar">
    <w:name w:val="List Paragraph Char"/>
    <w:link w:val="ListParagraph"/>
    <w:uiPriority w:val="99"/>
    <w:locked/>
    <w:rsid w:val="00C0104C"/>
    <w:rPr>
      <w:rFonts w:ascii="Times New Roman" w:eastAsia="Times New Roman" w:hAnsi="Times New Roman" w:cs="Times New Roman"/>
      <w:sz w:val="24"/>
      <w:szCs w:val="24"/>
      <w:lang w:eastAsia="hr-HR"/>
    </w:rPr>
  </w:style>
  <w:style w:type="table" w:styleId="TableGrid">
    <w:name w:val="Table Grid"/>
    <w:basedOn w:val="TableNormal"/>
    <w:rsid w:val="00C0104C"/>
    <w:pPr>
      <w:spacing w:after="0" w:line="240" w:lineRule="auto"/>
    </w:pPr>
    <w:rPr>
      <w:rFonts w:ascii="Times New Roman" w:eastAsia="Times New Roman" w:hAnsi="Times New Roman" w:cs="Times New Roman"/>
      <w:sz w:val="24"/>
      <w:szCs w:val="24"/>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9-8">
    <w:name w:val="t-9-8"/>
    <w:basedOn w:val="Normal"/>
    <w:rsid w:val="00C0104C"/>
    <w:pPr>
      <w:spacing w:before="100" w:beforeAutospacing="1" w:after="100" w:afterAutospacing="1"/>
    </w:pPr>
  </w:style>
  <w:style w:type="paragraph" w:styleId="BalloonText">
    <w:name w:val="Balloon Text"/>
    <w:basedOn w:val="Normal"/>
    <w:link w:val="BalloonTextChar"/>
    <w:uiPriority w:val="99"/>
    <w:semiHidden/>
    <w:unhideWhenUsed/>
    <w:rsid w:val="00C064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464"/>
    <w:rPr>
      <w:rFonts w:ascii="Segoe UI" w:eastAsia="Times New Roman" w:hAnsi="Segoe UI" w:cs="Segoe UI"/>
      <w:sz w:val="18"/>
      <w:szCs w:val="18"/>
      <w:lang w:eastAsia="hr-HR"/>
    </w:rPr>
  </w:style>
  <w:style w:type="character" w:customStyle="1" w:styleId="Heading1Char">
    <w:name w:val="Heading 1 Char"/>
    <w:basedOn w:val="DefaultParagraphFont"/>
    <w:link w:val="Heading1"/>
    <w:rsid w:val="00D221FE"/>
    <w:rPr>
      <w:rFonts w:ascii="Times New Roman" w:eastAsia="Calibri" w:hAnsi="Times New Roman" w:cs="Times New Roman"/>
      <w:color w:val="1F4E79"/>
      <w:sz w:val="32"/>
      <w:szCs w:val="32"/>
    </w:rPr>
  </w:style>
  <w:style w:type="character" w:customStyle="1" w:styleId="Heading2Char">
    <w:name w:val="Heading 2 Char"/>
    <w:basedOn w:val="DefaultParagraphFont"/>
    <w:link w:val="Heading2"/>
    <w:rsid w:val="00D221FE"/>
    <w:rPr>
      <w:rFonts w:ascii="Times New Roman" w:eastAsia="Calibri" w:hAnsi="Times New Roman" w:cs="Times New Roman"/>
      <w:color w:val="1F4E79"/>
      <w:sz w:val="26"/>
      <w:szCs w:val="26"/>
    </w:rPr>
  </w:style>
  <w:style w:type="character" w:customStyle="1" w:styleId="Heading3Char">
    <w:name w:val="Heading 3 Char"/>
    <w:basedOn w:val="DefaultParagraphFont"/>
    <w:link w:val="Heading3"/>
    <w:rsid w:val="00D221FE"/>
    <w:rPr>
      <w:rFonts w:ascii="Times New Roman" w:eastAsia="Calibri" w:hAnsi="Times New Roman" w:cs="Times New Roman"/>
      <w:color w:val="1F4E79"/>
      <w:sz w:val="24"/>
      <w:szCs w:val="24"/>
    </w:rPr>
  </w:style>
  <w:style w:type="character" w:customStyle="1" w:styleId="Heading4Char">
    <w:name w:val="Heading 4 Char"/>
    <w:basedOn w:val="DefaultParagraphFont"/>
    <w:link w:val="Heading4"/>
    <w:rsid w:val="00D221FE"/>
    <w:rPr>
      <w:rFonts w:ascii="Times New Roman" w:eastAsia="Calibri" w:hAnsi="Times New Roman" w:cs="Times New Roman"/>
      <w:i/>
      <w:iCs/>
      <w:color w:val="2E74B5"/>
    </w:rPr>
  </w:style>
  <w:style w:type="character" w:customStyle="1" w:styleId="Heading5Char">
    <w:name w:val="Heading 5 Char"/>
    <w:basedOn w:val="DefaultParagraphFont"/>
    <w:link w:val="Heading5"/>
    <w:rsid w:val="00D221FE"/>
    <w:rPr>
      <w:rFonts w:ascii="Calibri Light" w:eastAsia="Calibri" w:hAnsi="Calibri Light" w:cs="Times New Roman"/>
      <w:color w:val="2E74B5"/>
    </w:rPr>
  </w:style>
  <w:style w:type="character" w:styleId="Hyperlink">
    <w:name w:val="Hyperlink"/>
    <w:uiPriority w:val="99"/>
    <w:rsid w:val="00D221FE"/>
    <w:rPr>
      <w:rFonts w:cs="Times New Roman"/>
      <w:color w:val="0563C1"/>
      <w:u w:val="single"/>
    </w:rPr>
  </w:style>
  <w:style w:type="paragraph" w:styleId="TOCHeading">
    <w:name w:val="TOC Heading"/>
    <w:basedOn w:val="Heading1"/>
    <w:next w:val="Normal"/>
    <w:uiPriority w:val="39"/>
    <w:qFormat/>
    <w:rsid w:val="00D221FE"/>
    <w:pPr>
      <w:outlineLvl w:val="9"/>
    </w:pPr>
    <w:rPr>
      <w:rFonts w:ascii="Calibri Light" w:hAnsi="Calibri Light"/>
      <w:color w:val="2E74B5"/>
    </w:rPr>
  </w:style>
  <w:style w:type="paragraph" w:styleId="TOC1">
    <w:name w:val="toc 1"/>
    <w:basedOn w:val="Normal"/>
    <w:next w:val="Normal"/>
    <w:autoRedefine/>
    <w:uiPriority w:val="39"/>
    <w:rsid w:val="00D221FE"/>
    <w:pPr>
      <w:tabs>
        <w:tab w:val="left" w:pos="567"/>
        <w:tab w:val="right" w:leader="dot" w:pos="9062"/>
      </w:tabs>
      <w:ind w:left="426" w:hanging="426"/>
      <w:jc w:val="both"/>
    </w:pPr>
    <w:rPr>
      <w:lang w:eastAsia="en-US"/>
    </w:rPr>
  </w:style>
  <w:style w:type="paragraph" w:styleId="Header">
    <w:name w:val="header"/>
    <w:basedOn w:val="Normal"/>
    <w:link w:val="HeaderChar"/>
    <w:rsid w:val="00D221FE"/>
    <w:pPr>
      <w:tabs>
        <w:tab w:val="center" w:pos="4536"/>
        <w:tab w:val="right" w:pos="9072"/>
      </w:tabs>
      <w:jc w:val="both"/>
    </w:pPr>
    <w:rPr>
      <w:sz w:val="20"/>
      <w:szCs w:val="20"/>
      <w:lang w:val="en-US"/>
    </w:rPr>
  </w:style>
  <w:style w:type="character" w:customStyle="1" w:styleId="HeaderChar">
    <w:name w:val="Header Char"/>
    <w:basedOn w:val="DefaultParagraphFont"/>
    <w:link w:val="Header"/>
    <w:rsid w:val="00D221FE"/>
    <w:rPr>
      <w:rFonts w:ascii="Times New Roman" w:eastAsia="Times New Roman" w:hAnsi="Times New Roman" w:cs="Times New Roman"/>
      <w:sz w:val="20"/>
      <w:szCs w:val="20"/>
      <w:lang w:val="en-US" w:eastAsia="hr-HR"/>
    </w:rPr>
  </w:style>
  <w:style w:type="paragraph" w:styleId="Footer">
    <w:name w:val="footer"/>
    <w:basedOn w:val="Normal"/>
    <w:link w:val="FooterChar"/>
    <w:rsid w:val="00D221FE"/>
    <w:pPr>
      <w:tabs>
        <w:tab w:val="center" w:pos="4536"/>
        <w:tab w:val="right" w:pos="9072"/>
      </w:tabs>
      <w:jc w:val="both"/>
    </w:pPr>
    <w:rPr>
      <w:sz w:val="20"/>
      <w:szCs w:val="20"/>
      <w:lang w:val="en-US"/>
    </w:rPr>
  </w:style>
  <w:style w:type="character" w:customStyle="1" w:styleId="FooterChar">
    <w:name w:val="Footer Char"/>
    <w:basedOn w:val="DefaultParagraphFont"/>
    <w:link w:val="Footer"/>
    <w:rsid w:val="00D221FE"/>
    <w:rPr>
      <w:rFonts w:ascii="Times New Roman" w:eastAsia="Times New Roman" w:hAnsi="Times New Roman" w:cs="Times New Roman"/>
      <w:sz w:val="20"/>
      <w:szCs w:val="20"/>
      <w:lang w:val="en-US" w:eastAsia="hr-HR"/>
    </w:rPr>
  </w:style>
  <w:style w:type="character" w:customStyle="1" w:styleId="hps">
    <w:name w:val="hps"/>
    <w:uiPriority w:val="99"/>
    <w:rsid w:val="00D221FE"/>
    <w:rPr>
      <w:rFonts w:cs="Times New Roman"/>
    </w:rPr>
  </w:style>
  <w:style w:type="character" w:customStyle="1" w:styleId="longtext">
    <w:name w:val="long_text"/>
    <w:uiPriority w:val="99"/>
    <w:rsid w:val="00D221FE"/>
    <w:rPr>
      <w:rFonts w:cs="Times New Roman"/>
    </w:rPr>
  </w:style>
  <w:style w:type="paragraph" w:customStyle="1" w:styleId="XXXRulesParagraph">
    <w:name w:val="X.X.X Rules Paragraph"/>
    <w:basedOn w:val="Normal"/>
    <w:rsid w:val="00D221FE"/>
    <w:pPr>
      <w:numPr>
        <w:ilvl w:val="2"/>
        <w:numId w:val="6"/>
      </w:numPr>
      <w:spacing w:before="120" w:after="120"/>
      <w:jc w:val="both"/>
    </w:pPr>
    <w:rPr>
      <w:rFonts w:ascii="Tahoma" w:eastAsia="Calibri" w:hAnsi="Tahoma" w:cs="Tahoma"/>
      <w:sz w:val="22"/>
      <w:lang w:val="en-US" w:eastAsia="en-US"/>
    </w:rPr>
  </w:style>
  <w:style w:type="paragraph" w:customStyle="1" w:styleId="MainParagraph-nonumber">
    <w:name w:val="Main Paragraph - no number"/>
    <w:basedOn w:val="Normal"/>
    <w:rsid w:val="008B6EAB"/>
    <w:pPr>
      <w:spacing w:before="240" w:after="120"/>
      <w:ind w:left="720"/>
      <w:jc w:val="both"/>
    </w:pPr>
    <w:rPr>
      <w:rFonts w:ascii="Tahoma" w:eastAsia="Calibri" w:hAnsi="Tahoma" w:cs="Tahoma"/>
      <w:noProof/>
      <w:sz w:val="22"/>
      <w:szCs w:val="22"/>
      <w:lang w:eastAsia="en-US"/>
    </w:rPr>
  </w:style>
  <w:style w:type="character" w:styleId="CommentReference">
    <w:name w:val="annotation reference"/>
    <w:basedOn w:val="DefaultParagraphFont"/>
    <w:uiPriority w:val="99"/>
    <w:unhideWhenUsed/>
    <w:rsid w:val="00162EB0"/>
    <w:rPr>
      <w:sz w:val="16"/>
      <w:szCs w:val="16"/>
    </w:rPr>
  </w:style>
  <w:style w:type="paragraph" w:styleId="CommentText">
    <w:name w:val="annotation text"/>
    <w:basedOn w:val="Normal"/>
    <w:link w:val="CommentTextChar"/>
    <w:uiPriority w:val="99"/>
    <w:unhideWhenUsed/>
    <w:rsid w:val="00162EB0"/>
    <w:rPr>
      <w:sz w:val="20"/>
      <w:szCs w:val="20"/>
    </w:rPr>
  </w:style>
  <w:style w:type="character" w:customStyle="1" w:styleId="CommentTextChar">
    <w:name w:val="Comment Text Char"/>
    <w:basedOn w:val="DefaultParagraphFont"/>
    <w:link w:val="CommentText"/>
    <w:uiPriority w:val="99"/>
    <w:rsid w:val="00162EB0"/>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162EB0"/>
    <w:rPr>
      <w:b/>
      <w:bCs/>
    </w:rPr>
  </w:style>
  <w:style w:type="character" w:customStyle="1" w:styleId="CommentSubjectChar">
    <w:name w:val="Comment Subject Char"/>
    <w:basedOn w:val="CommentTextChar"/>
    <w:link w:val="CommentSubject"/>
    <w:uiPriority w:val="99"/>
    <w:semiHidden/>
    <w:rsid w:val="00162EB0"/>
    <w:rPr>
      <w:rFonts w:ascii="Times New Roman" w:eastAsia="Times New Roman" w:hAnsi="Times New Roman" w:cs="Times New Roman"/>
      <w:b/>
      <w:bCs/>
      <w:sz w:val="20"/>
      <w:szCs w:val="20"/>
      <w:lang w:eastAsia="hr-HR"/>
    </w:rPr>
  </w:style>
  <w:style w:type="paragraph" w:customStyle="1" w:styleId="xmsonormal">
    <w:name w:val="x_msonormal"/>
    <w:basedOn w:val="Normal"/>
    <w:rsid w:val="0093193B"/>
    <w:pPr>
      <w:spacing w:before="100" w:beforeAutospacing="1" w:after="100" w:afterAutospacing="1"/>
    </w:pPr>
  </w:style>
  <w:style w:type="paragraph" w:customStyle="1" w:styleId="Default">
    <w:name w:val="Default"/>
    <w:rsid w:val="00523257"/>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trong">
    <w:name w:val="Strong"/>
    <w:uiPriority w:val="22"/>
    <w:qFormat/>
    <w:rsid w:val="00523257"/>
    <w:rPr>
      <w:b/>
      <w:bCs/>
    </w:rPr>
  </w:style>
  <w:style w:type="paragraph" w:styleId="FootnoteText">
    <w:name w:val="footnote text"/>
    <w:basedOn w:val="Normal"/>
    <w:link w:val="FootnoteTextChar"/>
    <w:uiPriority w:val="99"/>
    <w:semiHidden/>
    <w:unhideWhenUsed/>
    <w:rsid w:val="00AB1DA6"/>
    <w:rPr>
      <w:sz w:val="20"/>
      <w:szCs w:val="20"/>
    </w:rPr>
  </w:style>
  <w:style w:type="character" w:customStyle="1" w:styleId="FootnoteTextChar">
    <w:name w:val="Footnote Text Char"/>
    <w:basedOn w:val="DefaultParagraphFont"/>
    <w:link w:val="FootnoteText"/>
    <w:uiPriority w:val="99"/>
    <w:semiHidden/>
    <w:rsid w:val="00AB1DA6"/>
    <w:rPr>
      <w:rFonts w:ascii="Times New Roman" w:eastAsia="Times New Roman" w:hAnsi="Times New Roman" w:cs="Times New Roman"/>
      <w:sz w:val="20"/>
      <w:szCs w:val="20"/>
      <w:lang w:eastAsia="hr-HR"/>
    </w:rPr>
  </w:style>
  <w:style w:type="character" w:styleId="FootnoteReference">
    <w:name w:val="footnote reference"/>
    <w:basedOn w:val="DefaultParagraphFont"/>
    <w:uiPriority w:val="99"/>
    <w:semiHidden/>
    <w:unhideWhenUsed/>
    <w:rsid w:val="00AB1DA6"/>
    <w:rPr>
      <w:vertAlign w:val="superscript"/>
    </w:rPr>
  </w:style>
  <w:style w:type="paragraph" w:styleId="Revision">
    <w:name w:val="Revision"/>
    <w:hidden/>
    <w:uiPriority w:val="99"/>
    <w:semiHidden/>
    <w:rsid w:val="00783A82"/>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26817">
      <w:bodyDiv w:val="1"/>
      <w:marLeft w:val="0"/>
      <w:marRight w:val="0"/>
      <w:marTop w:val="0"/>
      <w:marBottom w:val="0"/>
      <w:divBdr>
        <w:top w:val="none" w:sz="0" w:space="0" w:color="auto"/>
        <w:left w:val="none" w:sz="0" w:space="0" w:color="auto"/>
        <w:bottom w:val="none" w:sz="0" w:space="0" w:color="auto"/>
        <w:right w:val="none" w:sz="0" w:space="0" w:color="auto"/>
      </w:divBdr>
    </w:div>
    <w:div w:id="1182939161">
      <w:bodyDiv w:val="1"/>
      <w:marLeft w:val="0"/>
      <w:marRight w:val="0"/>
      <w:marTop w:val="0"/>
      <w:marBottom w:val="0"/>
      <w:divBdr>
        <w:top w:val="none" w:sz="0" w:space="0" w:color="auto"/>
        <w:left w:val="none" w:sz="0" w:space="0" w:color="auto"/>
        <w:bottom w:val="none" w:sz="0" w:space="0" w:color="auto"/>
        <w:right w:val="none" w:sz="0" w:space="0" w:color="auto"/>
      </w:divBdr>
    </w:div>
    <w:div w:id="204659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B5A9D-347B-424B-B820-5254D3F3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6811</Words>
  <Characters>38829</Characters>
  <Application>Microsoft Office Word</Application>
  <DocSecurity>0</DocSecurity>
  <Lines>323</Lines>
  <Paragraphs>91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atomicic</cp:lastModifiedBy>
  <cp:revision>1</cp:revision>
  <cp:lastPrinted>2022-01-05T17:41:00Z</cp:lastPrinted>
  <dcterms:created xsi:type="dcterms:W3CDTF">2022-04-06T17:18:00Z</dcterms:created>
  <dcterms:modified xsi:type="dcterms:W3CDTF">2022-04-13T07:42:00Z</dcterms:modified>
</cp:coreProperties>
</file>